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77" w:rsidRPr="000D5032" w:rsidRDefault="00613B77" w:rsidP="00112432">
      <w:pPr>
        <w:tabs>
          <w:tab w:val="left" w:pos="2552"/>
        </w:tabs>
        <w:jc w:val="center"/>
        <w:rPr>
          <w:rFonts w:ascii="Arial" w:hAnsi="Arial" w:cs="Arial"/>
          <w:sz w:val="44"/>
          <w:szCs w:val="44"/>
        </w:rPr>
      </w:pPr>
      <w:r w:rsidRPr="000D5032">
        <w:rPr>
          <w:rFonts w:ascii="Arial" w:hAnsi="Arial" w:cs="Arial"/>
          <w:b/>
          <w:sz w:val="40"/>
          <w:szCs w:val="40"/>
        </w:rPr>
        <w:t>Smlouva o dílo</w:t>
      </w:r>
    </w:p>
    <w:p w:rsidR="0014480B" w:rsidRPr="0058582B" w:rsidRDefault="00613B77" w:rsidP="0014480B">
      <w:pPr>
        <w:jc w:val="center"/>
        <w:rPr>
          <w:b/>
          <w:sz w:val="24"/>
          <w:szCs w:val="24"/>
        </w:rPr>
      </w:pPr>
      <w:r w:rsidRPr="000D5032">
        <w:rPr>
          <w:rFonts w:cs="Arial"/>
          <w:sz w:val="32"/>
          <w:szCs w:val="32"/>
        </w:rPr>
        <w:t>„</w:t>
      </w:r>
      <w:r w:rsidR="0014480B" w:rsidRPr="0058582B">
        <w:rPr>
          <w:b/>
          <w:sz w:val="24"/>
          <w:szCs w:val="24"/>
        </w:rPr>
        <w:t xml:space="preserve">Revize zdvihacích </w:t>
      </w:r>
      <w:r w:rsidR="0014480B">
        <w:rPr>
          <w:b/>
          <w:sz w:val="24"/>
          <w:szCs w:val="24"/>
        </w:rPr>
        <w:t>zařízení</w:t>
      </w:r>
      <w:r w:rsidR="000269DB">
        <w:rPr>
          <w:b/>
          <w:sz w:val="24"/>
          <w:szCs w:val="24"/>
        </w:rPr>
        <w:t>“</w:t>
      </w:r>
    </w:p>
    <w:p w:rsidR="00613B77" w:rsidRPr="000D5032" w:rsidRDefault="00613B77" w:rsidP="00613B77">
      <w:pPr>
        <w:pStyle w:val="Nadpis1"/>
        <w:spacing w:before="0" w:after="0"/>
        <w:jc w:val="center"/>
        <w:rPr>
          <w:rFonts w:cs="Arial"/>
          <w:sz w:val="32"/>
          <w:szCs w:val="32"/>
        </w:rPr>
      </w:pPr>
    </w:p>
    <w:p w:rsidR="008E7F5F" w:rsidRPr="000D5032" w:rsidRDefault="008E7F5F" w:rsidP="008E7F5F">
      <w:pPr>
        <w:jc w:val="center"/>
        <w:rPr>
          <w:rFonts w:ascii="Arial" w:hAnsi="Arial" w:cs="Arial"/>
          <w:i/>
          <w:sz w:val="20"/>
          <w:szCs w:val="20"/>
        </w:rPr>
      </w:pPr>
    </w:p>
    <w:p w:rsidR="008E7F5F" w:rsidRPr="000D5032" w:rsidRDefault="008E7F5F" w:rsidP="00613B77">
      <w:pPr>
        <w:rPr>
          <w:rFonts w:ascii="Arial" w:hAnsi="Arial" w:cs="Arial"/>
          <w:b/>
        </w:rPr>
      </w:pPr>
    </w:p>
    <w:p w:rsidR="008E7F5F" w:rsidRPr="000D5032" w:rsidRDefault="008E7F5F" w:rsidP="00613B77">
      <w:pPr>
        <w:rPr>
          <w:rFonts w:ascii="Arial" w:hAnsi="Arial" w:cs="Arial"/>
          <w:b/>
        </w:rPr>
      </w:pP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>Objednatel: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b/>
          <w:sz w:val="20"/>
          <w:szCs w:val="20"/>
        </w:rPr>
        <w:t>ČEPRO a.s.</w:t>
      </w:r>
    </w:p>
    <w:p w:rsidR="00613B77" w:rsidRPr="000D5032" w:rsidRDefault="00400B58" w:rsidP="00613B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13B77" w:rsidRPr="000D5032">
        <w:rPr>
          <w:rFonts w:ascii="Arial" w:hAnsi="Arial" w:cs="Arial"/>
          <w:sz w:val="20"/>
          <w:szCs w:val="20"/>
        </w:rPr>
        <w:t xml:space="preserve">e sídlem:   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="00613B77" w:rsidRPr="000D5032">
        <w:rPr>
          <w:rFonts w:ascii="Arial" w:hAnsi="Arial" w:cs="Arial"/>
          <w:sz w:val="20"/>
          <w:szCs w:val="20"/>
        </w:rPr>
        <w:tab/>
      </w:r>
      <w:r w:rsidR="000269DB">
        <w:rPr>
          <w:rFonts w:ascii="Arial" w:hAnsi="Arial" w:cs="Arial"/>
          <w:sz w:val="20"/>
          <w:szCs w:val="20"/>
        </w:rPr>
        <w:t>Dělnická 213/12, Holešovice, 170 00 Praha 7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zapsaná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 xml:space="preserve">v obchodním rejstříku vedeném Městským soudem v Praze oddíl B, </w:t>
      </w:r>
      <w:proofErr w:type="spellStart"/>
      <w:r w:rsidRPr="000D5032">
        <w:rPr>
          <w:rFonts w:ascii="Arial" w:hAnsi="Arial" w:cs="Arial"/>
          <w:sz w:val="20"/>
          <w:szCs w:val="20"/>
        </w:rPr>
        <w:t>vl</w:t>
      </w:r>
      <w:proofErr w:type="spellEnd"/>
      <w:r w:rsidRPr="000D5032">
        <w:rPr>
          <w:rFonts w:ascii="Arial" w:hAnsi="Arial" w:cs="Arial"/>
          <w:sz w:val="20"/>
          <w:szCs w:val="20"/>
        </w:rPr>
        <w:t>. 2341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IČ: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60193531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DIČ: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CZ60193531</w:t>
      </w: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bankovní spojení: </w:t>
      </w:r>
      <w:r w:rsidRPr="000D5032">
        <w:rPr>
          <w:rFonts w:ascii="Arial" w:hAnsi="Arial" w:cs="Arial"/>
          <w:sz w:val="20"/>
          <w:szCs w:val="20"/>
        </w:rPr>
        <w:tab/>
        <w:t>Komerční banka, a.s.</w:t>
      </w:r>
    </w:p>
    <w:p w:rsidR="0027343F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číslo účtu: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11902931/0100</w:t>
      </w:r>
    </w:p>
    <w:p w:rsidR="00613B77" w:rsidRPr="000D5032" w:rsidRDefault="00400B58" w:rsidP="00613B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zastoupena</w:t>
      </w:r>
      <w:r w:rsidR="00613B77" w:rsidRPr="000D5032">
        <w:rPr>
          <w:rFonts w:ascii="Arial" w:hAnsi="Arial" w:cs="Arial"/>
          <w:sz w:val="20"/>
          <w:szCs w:val="20"/>
        </w:rPr>
        <w:t xml:space="preserve">: 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="00613B77" w:rsidRPr="000D5032">
        <w:rPr>
          <w:rFonts w:ascii="Arial" w:hAnsi="Arial" w:cs="Arial"/>
          <w:sz w:val="20"/>
          <w:szCs w:val="20"/>
        </w:rPr>
        <w:tab/>
      </w:r>
      <w:r w:rsidR="00D67758">
        <w:rPr>
          <w:rFonts w:ascii="Arial" w:hAnsi="Arial" w:cs="Arial"/>
          <w:sz w:val="20"/>
          <w:szCs w:val="20"/>
        </w:rPr>
        <w:t>Mgr. Jan Duspěva</w:t>
      </w:r>
      <w:r w:rsidR="00613B77" w:rsidRPr="000D5032">
        <w:rPr>
          <w:rFonts w:ascii="Arial" w:hAnsi="Arial" w:cs="Arial"/>
          <w:sz w:val="20"/>
          <w:szCs w:val="20"/>
        </w:rPr>
        <w:t>, předseda představenstva</w:t>
      </w:r>
    </w:p>
    <w:p w:rsidR="00613B77" w:rsidRPr="000D5032" w:rsidRDefault="00613B77" w:rsidP="00613B77">
      <w:pPr>
        <w:ind w:left="1416" w:firstLine="708"/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Ing. </w:t>
      </w:r>
      <w:smartTag w:uri="urn:schemas-microsoft-com:office:smarttags" w:element="PersonName">
        <w:smartTagPr>
          <w:attr w:name="ProductID" w:val="Ladislav Staněk"/>
        </w:smartTagPr>
        <w:r w:rsidRPr="000D5032">
          <w:rPr>
            <w:rFonts w:ascii="Arial" w:hAnsi="Arial" w:cs="Arial"/>
            <w:sz w:val="20"/>
            <w:szCs w:val="20"/>
          </w:rPr>
          <w:t>Ladislav Staněk</w:t>
        </w:r>
      </w:smartTag>
      <w:r w:rsidRPr="000D5032">
        <w:rPr>
          <w:rFonts w:ascii="Arial" w:hAnsi="Arial" w:cs="Arial"/>
          <w:sz w:val="20"/>
          <w:szCs w:val="20"/>
        </w:rPr>
        <w:t>, člen představenstva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(dále jen „</w:t>
      </w:r>
      <w:r w:rsidRPr="000D5032">
        <w:rPr>
          <w:rFonts w:ascii="Arial" w:hAnsi="Arial" w:cs="Arial"/>
          <w:b/>
          <w:i/>
          <w:sz w:val="20"/>
          <w:szCs w:val="20"/>
        </w:rPr>
        <w:t>objednatel</w:t>
      </w:r>
      <w:r w:rsidRPr="000D5032">
        <w:rPr>
          <w:rFonts w:ascii="Arial" w:hAnsi="Arial" w:cs="Arial"/>
          <w:sz w:val="20"/>
          <w:szCs w:val="20"/>
        </w:rPr>
        <w:t>“)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27343F" w:rsidRPr="000D5032" w:rsidRDefault="0027343F" w:rsidP="00613B77">
      <w:pPr>
        <w:rPr>
          <w:rFonts w:ascii="Arial" w:hAnsi="Arial" w:cs="Arial"/>
          <w:b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 xml:space="preserve">a </w:t>
      </w:r>
    </w:p>
    <w:p w:rsidR="0027343F" w:rsidRPr="000D5032" w:rsidRDefault="0027343F" w:rsidP="00613B77">
      <w:pPr>
        <w:rPr>
          <w:rFonts w:ascii="Arial" w:hAnsi="Arial" w:cs="Arial"/>
          <w:sz w:val="20"/>
          <w:szCs w:val="20"/>
        </w:rPr>
      </w:pPr>
    </w:p>
    <w:p w:rsidR="0023736A" w:rsidRDefault="00E16D1E" w:rsidP="00E16D1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Zhotovitel: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E16D1E" w:rsidRDefault="00D03D1F" w:rsidP="00E16D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sídlem</w:t>
      </w:r>
      <w:r w:rsidR="00E16D1E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="00E16D1E">
        <w:rPr>
          <w:rFonts w:ascii="Arial" w:hAnsi="Arial" w:cs="Arial"/>
          <w:sz w:val="20"/>
          <w:szCs w:val="20"/>
        </w:rPr>
        <w:tab/>
      </w:r>
    </w:p>
    <w:p w:rsidR="00E16D1E" w:rsidRDefault="00E16D1E" w:rsidP="00E16D1E">
      <w:pPr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 </w:t>
      </w:r>
      <w:r>
        <w:rPr>
          <w:rFonts w:ascii="Arial" w:hAnsi="Arial" w:cs="Arial"/>
          <w:sz w:val="20"/>
          <w:szCs w:val="20"/>
        </w:rPr>
        <w:tab/>
        <w:t xml:space="preserve">v obchodním rejstříku vedeném </w:t>
      </w:r>
      <w:r w:rsidR="0023736A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, spisová značka:</w:t>
      </w:r>
      <w:r w:rsidR="0023736A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.</w:t>
      </w:r>
    </w:p>
    <w:p w:rsidR="00E16D1E" w:rsidRDefault="00E16D1E" w:rsidP="00E16D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16D1E" w:rsidRDefault="00E16D1E" w:rsidP="00E16D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16D1E" w:rsidRDefault="00E16D1E" w:rsidP="00E16D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bankovní spojení: </w:t>
      </w:r>
      <w:r>
        <w:rPr>
          <w:rFonts w:ascii="Arial" w:hAnsi="Arial" w:cs="Arial"/>
          <w:sz w:val="20"/>
          <w:szCs w:val="20"/>
        </w:rPr>
        <w:tab/>
      </w:r>
    </w:p>
    <w:p w:rsidR="00E16D1E" w:rsidRDefault="00E16D1E" w:rsidP="00E16D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účtu: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E7F5F" w:rsidRPr="000D5032" w:rsidRDefault="00E16D1E" w:rsidP="00E16D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zastoupená: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E7F5F" w:rsidRPr="000D5032" w:rsidRDefault="008E7F5F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(dále jen </w:t>
      </w:r>
      <w:r w:rsidR="00613B77" w:rsidRPr="000D5032">
        <w:rPr>
          <w:rFonts w:ascii="Arial" w:hAnsi="Arial" w:cs="Arial"/>
          <w:sz w:val="20"/>
          <w:szCs w:val="20"/>
        </w:rPr>
        <w:t>„</w:t>
      </w:r>
      <w:r w:rsidR="0071404D">
        <w:rPr>
          <w:rFonts w:ascii="Arial" w:hAnsi="Arial" w:cs="Arial"/>
          <w:b/>
          <w:i/>
          <w:sz w:val="20"/>
          <w:szCs w:val="20"/>
        </w:rPr>
        <w:t>zhotovitel</w:t>
      </w:r>
      <w:r w:rsidR="00613B77" w:rsidRPr="000D5032">
        <w:rPr>
          <w:rFonts w:ascii="Arial" w:hAnsi="Arial" w:cs="Arial"/>
          <w:sz w:val="20"/>
          <w:szCs w:val="20"/>
        </w:rPr>
        <w:t>“</w:t>
      </w:r>
      <w:r w:rsidRPr="000D5032">
        <w:rPr>
          <w:rFonts w:ascii="Arial" w:hAnsi="Arial" w:cs="Arial"/>
          <w:sz w:val="20"/>
          <w:szCs w:val="20"/>
        </w:rPr>
        <w:t>)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8E7F5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(</w:t>
      </w:r>
      <w:r w:rsidR="00613B77" w:rsidRPr="000D5032">
        <w:rPr>
          <w:rFonts w:ascii="Arial" w:hAnsi="Arial" w:cs="Arial"/>
          <w:sz w:val="20"/>
          <w:szCs w:val="20"/>
        </w:rPr>
        <w:t>objednatel</w:t>
      </w:r>
      <w:r w:rsidRPr="000D5032">
        <w:rPr>
          <w:rFonts w:ascii="Arial" w:hAnsi="Arial" w:cs="Arial"/>
          <w:sz w:val="20"/>
          <w:szCs w:val="20"/>
        </w:rPr>
        <w:t xml:space="preserve"> a zhotovitel společně </w:t>
      </w:r>
      <w:r w:rsidR="00231D3D">
        <w:rPr>
          <w:rFonts w:ascii="Arial" w:hAnsi="Arial" w:cs="Arial"/>
          <w:sz w:val="20"/>
          <w:szCs w:val="20"/>
        </w:rPr>
        <w:t>dále</w:t>
      </w:r>
      <w:r w:rsidRPr="000D5032">
        <w:rPr>
          <w:rFonts w:ascii="Arial" w:hAnsi="Arial" w:cs="Arial"/>
          <w:sz w:val="20"/>
          <w:szCs w:val="20"/>
        </w:rPr>
        <w:t xml:space="preserve"> jen</w:t>
      </w:r>
      <w:r w:rsidR="00613B77" w:rsidRPr="000D5032">
        <w:rPr>
          <w:rFonts w:ascii="Arial" w:hAnsi="Arial" w:cs="Arial"/>
          <w:sz w:val="20"/>
          <w:szCs w:val="20"/>
        </w:rPr>
        <w:t xml:space="preserve"> „</w:t>
      </w:r>
      <w:r w:rsidR="00613B77" w:rsidRPr="000D5032">
        <w:rPr>
          <w:rFonts w:ascii="Arial" w:hAnsi="Arial" w:cs="Arial"/>
          <w:b/>
          <w:i/>
          <w:sz w:val="20"/>
          <w:szCs w:val="20"/>
        </w:rPr>
        <w:t>smluvní strany</w:t>
      </w:r>
      <w:r w:rsidR="00613B77" w:rsidRPr="000D5032">
        <w:rPr>
          <w:rFonts w:ascii="Arial" w:hAnsi="Arial" w:cs="Arial"/>
          <w:sz w:val="20"/>
          <w:szCs w:val="20"/>
        </w:rPr>
        <w:t>“</w:t>
      </w:r>
      <w:r w:rsidRPr="000D5032">
        <w:rPr>
          <w:rFonts w:ascii="Arial" w:hAnsi="Arial" w:cs="Arial"/>
          <w:sz w:val="20"/>
          <w:szCs w:val="20"/>
        </w:rPr>
        <w:t>)</w:t>
      </w:r>
    </w:p>
    <w:p w:rsidR="000D5032" w:rsidRPr="000D5032" w:rsidRDefault="000D5032" w:rsidP="00613B77">
      <w:pPr>
        <w:rPr>
          <w:rFonts w:ascii="Arial" w:hAnsi="Arial" w:cs="Arial"/>
          <w:sz w:val="20"/>
          <w:szCs w:val="20"/>
        </w:rPr>
      </w:pPr>
    </w:p>
    <w:p w:rsidR="00613B77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níže uvedeného dne, měsíce a roku </w:t>
      </w:r>
      <w:r w:rsidR="008E7F5F" w:rsidRPr="000D5032">
        <w:rPr>
          <w:rFonts w:ascii="Arial" w:hAnsi="Arial" w:cs="Arial"/>
          <w:sz w:val="20"/>
          <w:szCs w:val="20"/>
        </w:rPr>
        <w:t xml:space="preserve">uzavřely </w:t>
      </w:r>
      <w:r w:rsidR="00400B58">
        <w:rPr>
          <w:rFonts w:ascii="Arial" w:hAnsi="Arial" w:cs="Arial"/>
          <w:sz w:val="20"/>
          <w:szCs w:val="20"/>
        </w:rPr>
        <w:t xml:space="preserve">v souladu s platnou legislativou </w:t>
      </w:r>
      <w:r w:rsidR="008E7F5F" w:rsidRPr="000D5032">
        <w:rPr>
          <w:rFonts w:ascii="Arial" w:hAnsi="Arial" w:cs="Arial"/>
          <w:sz w:val="20"/>
          <w:szCs w:val="20"/>
        </w:rPr>
        <w:t xml:space="preserve">tuto smlouvu </w:t>
      </w:r>
      <w:r w:rsidR="00400B58">
        <w:rPr>
          <w:rFonts w:ascii="Arial" w:hAnsi="Arial" w:cs="Arial"/>
          <w:sz w:val="20"/>
          <w:szCs w:val="20"/>
        </w:rPr>
        <w:t xml:space="preserve">o dílo </w:t>
      </w:r>
      <w:r w:rsidRPr="000D5032">
        <w:rPr>
          <w:rFonts w:ascii="Arial" w:hAnsi="Arial" w:cs="Arial"/>
          <w:sz w:val="20"/>
          <w:szCs w:val="20"/>
        </w:rPr>
        <w:t>(dále jen „</w:t>
      </w:r>
      <w:r w:rsidRPr="000D5032">
        <w:rPr>
          <w:rFonts w:ascii="Arial" w:hAnsi="Arial" w:cs="Arial"/>
          <w:b/>
          <w:i/>
          <w:sz w:val="20"/>
          <w:szCs w:val="20"/>
        </w:rPr>
        <w:t>smlouva</w:t>
      </w:r>
      <w:r w:rsidRPr="000D5032">
        <w:rPr>
          <w:rFonts w:ascii="Arial" w:hAnsi="Arial" w:cs="Arial"/>
          <w:sz w:val="20"/>
          <w:szCs w:val="20"/>
        </w:rPr>
        <w:t>“).</w:t>
      </w:r>
    </w:p>
    <w:p w:rsidR="00613B77" w:rsidRPr="000D5032" w:rsidRDefault="00613B77" w:rsidP="00567462">
      <w:pPr>
        <w:pStyle w:val="Nadpis2"/>
      </w:pPr>
      <w:bookmarkStart w:id="0" w:name="_Ref298848366"/>
      <w:r w:rsidRPr="000D5032">
        <w:t>PŘEDMĚT SMLOUVY</w:t>
      </w:r>
      <w:bookmarkEnd w:id="0"/>
      <w:r w:rsidRPr="000D5032">
        <w:t xml:space="preserve">  </w:t>
      </w:r>
    </w:p>
    <w:p w:rsidR="00007E42" w:rsidRPr="00007E42" w:rsidRDefault="00007E42" w:rsidP="001B5C5A">
      <w:pPr>
        <w:pStyle w:val="Odstavec11"/>
      </w:pPr>
      <w:bookmarkStart w:id="1" w:name="_Ref352940796"/>
      <w:r w:rsidRPr="00007E42">
        <w:t>Zhotovitel se zavazuje na své náklady a odpovědnost za podmínek dle této smlouvy provádět pravidelné kontroly, revize a zkoušky</w:t>
      </w:r>
      <w:r w:rsidR="00734006">
        <w:t xml:space="preserve"> a prohlídky </w:t>
      </w:r>
      <w:r w:rsidR="001B5C5A" w:rsidRPr="001B5C5A">
        <w:t xml:space="preserve">zdvihacích zařízení, </w:t>
      </w:r>
      <w:r w:rsidRPr="00007E42">
        <w:t>specifikovaných v příloz</w:t>
      </w:r>
      <w:r w:rsidR="0073207D">
        <w:t xml:space="preserve">e č. 2 </w:t>
      </w:r>
      <w:proofErr w:type="gramStart"/>
      <w:r w:rsidR="0073207D">
        <w:t>této</w:t>
      </w:r>
      <w:proofErr w:type="gramEnd"/>
      <w:r w:rsidR="0073207D">
        <w:t xml:space="preserve"> smlouvy (dále jen "Z</w:t>
      </w:r>
      <w:r w:rsidRPr="00007E42">
        <w:t>Z")</w:t>
      </w:r>
      <w:r w:rsidR="00734006">
        <w:t xml:space="preserve"> a provádět související činnosti včetně školení osob objednatele odpovědných za provoz ZZ a obsluhující dotčená ZZ v konkrétních místech plnění, a to</w:t>
      </w:r>
      <w:r w:rsidRPr="00007E42">
        <w:t xml:space="preserve"> v souladu s návodem výrobce příslušného zařízení, příslušnými právními </w:t>
      </w:r>
      <w:r w:rsidR="00734006">
        <w:t xml:space="preserve">obecně závaznými předpisy </w:t>
      </w:r>
      <w:r w:rsidRPr="00007E42">
        <w:t>a technickými předpisy</w:t>
      </w:r>
      <w:r w:rsidR="00734006">
        <w:t xml:space="preserve"> (ČSN normami a technickými pravidly)</w:t>
      </w:r>
      <w:r w:rsidRPr="00007E42">
        <w:t xml:space="preserve"> českého právního řádu v následujícím rozsahu: </w:t>
      </w:r>
    </w:p>
    <w:p w:rsidR="00007E42" w:rsidRDefault="00F70219" w:rsidP="00365F46">
      <w:pPr>
        <w:pStyle w:val="Odstavec11"/>
        <w:numPr>
          <w:ilvl w:val="1"/>
          <w:numId w:val="11"/>
        </w:numPr>
      </w:pPr>
      <w:r>
        <w:t>Provádět provozní revize</w:t>
      </w:r>
      <w:r w:rsidR="006B68FA">
        <w:t>,</w:t>
      </w:r>
      <w:r>
        <w:t xml:space="preserve"> </w:t>
      </w:r>
      <w:r w:rsidR="006B68FA">
        <w:t xml:space="preserve">kontroly, prohlídky a související činnosti </w:t>
      </w:r>
      <w:r>
        <w:t>vyhrazených ZZ a ostatních zařízení</w:t>
      </w:r>
      <w:r w:rsidR="00734006">
        <w:t xml:space="preserve"> spadající do kategorie zdvihacích zařízení a uvedených v příloze č. 2 </w:t>
      </w:r>
      <w:proofErr w:type="gramStart"/>
      <w:r w:rsidR="00734006">
        <w:t>této</w:t>
      </w:r>
      <w:proofErr w:type="gramEnd"/>
      <w:r w:rsidR="00734006">
        <w:t xml:space="preserve"> smlouvy</w:t>
      </w:r>
      <w:r>
        <w:t xml:space="preserve"> dle platné legislativy</w:t>
      </w:r>
      <w:r w:rsidR="00734006">
        <w:t>, ČSN norem a v souladu s vnitřními předpisy objednatele (</w:t>
      </w:r>
      <w:r>
        <w:t xml:space="preserve">včetně vyhotovení související </w:t>
      </w:r>
      <w:r w:rsidR="00EB5572" w:rsidRPr="00400646">
        <w:t>dokumentace</w:t>
      </w:r>
      <w:r w:rsidR="00734006">
        <w:t xml:space="preserve"> vztahující se k prováděné činnosti)</w:t>
      </w:r>
      <w:r w:rsidR="00EB5572" w:rsidRPr="00400646">
        <w:t>.</w:t>
      </w:r>
      <w:r w:rsidR="00007E42" w:rsidRPr="00EB5572">
        <w:rPr>
          <w:color w:val="FF0000"/>
        </w:rPr>
        <w:t xml:space="preserve"> </w:t>
      </w:r>
    </w:p>
    <w:p w:rsidR="006D174D" w:rsidRDefault="00007E42" w:rsidP="00365F46">
      <w:pPr>
        <w:pStyle w:val="Odstavec11"/>
        <w:numPr>
          <w:ilvl w:val="1"/>
          <w:numId w:val="11"/>
        </w:numPr>
      </w:pPr>
      <w:r>
        <w:t xml:space="preserve">Provádět školení zaměstnanců objednatele, kteří </w:t>
      </w:r>
      <w:r w:rsidR="006D174D">
        <w:t>Z</w:t>
      </w:r>
      <w:r>
        <w:t xml:space="preserve">Z obsluhují a školení zaměstnanců objednatele, kteří </w:t>
      </w:r>
      <w:proofErr w:type="gramStart"/>
      <w:r>
        <w:t>za</w:t>
      </w:r>
      <w:proofErr w:type="gramEnd"/>
      <w:r>
        <w:t xml:space="preserve"> </w:t>
      </w:r>
      <w:r w:rsidR="006D174D">
        <w:t xml:space="preserve">ZZ </w:t>
      </w:r>
      <w:proofErr w:type="gramStart"/>
      <w:r w:rsidR="006D174D">
        <w:t>odpovídají</w:t>
      </w:r>
      <w:proofErr w:type="gramEnd"/>
      <w:r w:rsidR="006D174D">
        <w:t>.</w:t>
      </w:r>
      <w:r>
        <w:t xml:space="preserve"> O průběhu školení vyhotoví zhotovitel podrobný zápis a účastníkům školení vydá osvědčení o absolvování školení</w:t>
      </w:r>
      <w:r w:rsidR="006D174D">
        <w:t>.</w:t>
      </w:r>
      <w:r>
        <w:t xml:space="preserve"> </w:t>
      </w:r>
    </w:p>
    <w:p w:rsidR="00734006" w:rsidRDefault="00007E42" w:rsidP="00734006">
      <w:pPr>
        <w:pStyle w:val="Odstavec11"/>
        <w:numPr>
          <w:ilvl w:val="1"/>
          <w:numId w:val="11"/>
        </w:numPr>
      </w:pPr>
      <w:r>
        <w:lastRenderedPageBreak/>
        <w:t>Provádět kontrolu, případné doplnění a vypracování, předepsané provozní dokumentace podle platných předpisů</w:t>
      </w:r>
      <w:r w:rsidR="00734006">
        <w:t>, v souladu s ČSN normami, předpisy výrobce a dle pokynů objednatele.</w:t>
      </w:r>
    </w:p>
    <w:p w:rsidR="005C3C5C" w:rsidRPr="002945BA" w:rsidRDefault="005C3C5C" w:rsidP="00365F46">
      <w:pPr>
        <w:pStyle w:val="Odstavec11"/>
        <w:numPr>
          <w:ilvl w:val="1"/>
          <w:numId w:val="11"/>
        </w:numPr>
      </w:pPr>
      <w:r w:rsidRPr="00022844">
        <w:t xml:space="preserve">V případě požadavku </w:t>
      </w:r>
      <w:r w:rsidR="00734006">
        <w:t xml:space="preserve">objednatele </w:t>
      </w:r>
      <w:r>
        <w:t>provést</w:t>
      </w:r>
      <w:r w:rsidRPr="00BC169B">
        <w:t xml:space="preserve"> </w:t>
      </w:r>
      <w:r w:rsidRPr="005A3F8C">
        <w:t xml:space="preserve">montážní práce spojené s přípravou a realizací zkoušek </w:t>
      </w:r>
      <w:r>
        <w:t>zdvihacích</w:t>
      </w:r>
      <w:r w:rsidRPr="005A3F8C">
        <w:t xml:space="preserve"> zařízení (demontáž, montáž, čištění)</w:t>
      </w:r>
      <w:r w:rsidR="001B37E5">
        <w:t>.</w:t>
      </w:r>
    </w:p>
    <w:p w:rsidR="00007E42" w:rsidRDefault="00007E42" w:rsidP="00365F46">
      <w:pPr>
        <w:pStyle w:val="Odstavec11"/>
        <w:numPr>
          <w:ilvl w:val="1"/>
          <w:numId w:val="11"/>
        </w:numPr>
      </w:pPr>
      <w:r>
        <w:t xml:space="preserve">Provádět kontrolu a dohled nad uváděním nových, odstavených a rekonstruovaných </w:t>
      </w:r>
      <w:r w:rsidR="006D174D">
        <w:t xml:space="preserve">zdvihacích </w:t>
      </w:r>
      <w:r>
        <w:t xml:space="preserve">zařízení do provozu podle platné legislativy, </w:t>
      </w:r>
      <w:r w:rsidR="001B37E5">
        <w:t xml:space="preserve">vždy pouze </w:t>
      </w:r>
      <w:r>
        <w:t xml:space="preserve">na vyzvání </w:t>
      </w:r>
      <w:r w:rsidR="00523708">
        <w:t>objednatele</w:t>
      </w:r>
      <w:r>
        <w:t>.</w:t>
      </w:r>
    </w:p>
    <w:bookmarkEnd w:id="1"/>
    <w:p w:rsidR="009B1F71" w:rsidRDefault="009B1F71" w:rsidP="00022844">
      <w:pPr>
        <w:pStyle w:val="Odstavec11"/>
        <w:numPr>
          <w:ilvl w:val="0"/>
          <w:numId w:val="0"/>
        </w:numPr>
        <w:ind w:firstLine="708"/>
        <w:rPr>
          <w:rFonts w:cs="Arial"/>
        </w:rPr>
      </w:pPr>
      <w:r>
        <w:rPr>
          <w:rFonts w:cs="Arial"/>
        </w:rPr>
        <w:t>(</w:t>
      </w:r>
      <w:r w:rsidR="006A754A">
        <w:rPr>
          <w:rFonts w:cs="Arial"/>
        </w:rPr>
        <w:t xml:space="preserve">jednotlivě dále také jako „činnosti“ a </w:t>
      </w:r>
      <w:r>
        <w:rPr>
          <w:rFonts w:cs="Arial"/>
        </w:rPr>
        <w:t>souhrnně dále jen „</w:t>
      </w:r>
      <w:r w:rsidR="003662F0" w:rsidRPr="003662F0">
        <w:rPr>
          <w:rFonts w:cs="Arial"/>
          <w:b/>
          <w:i/>
        </w:rPr>
        <w:t>dílo</w:t>
      </w:r>
      <w:r>
        <w:rPr>
          <w:rFonts w:cs="Arial"/>
        </w:rPr>
        <w:t>“</w:t>
      </w:r>
      <w:r w:rsidR="008916E3">
        <w:rPr>
          <w:rFonts w:cs="Arial"/>
        </w:rPr>
        <w:t xml:space="preserve"> – Dílo dle VOP</w:t>
      </w:r>
      <w:r>
        <w:rPr>
          <w:rFonts w:cs="Arial"/>
        </w:rPr>
        <w:t>)</w:t>
      </w:r>
      <w:r w:rsidR="00613B77" w:rsidRPr="000D5032">
        <w:rPr>
          <w:rFonts w:cs="Arial"/>
        </w:rPr>
        <w:t xml:space="preserve"> </w:t>
      </w:r>
    </w:p>
    <w:p w:rsidR="000269DB" w:rsidRPr="009B1F71" w:rsidRDefault="000269DB" w:rsidP="00022844">
      <w:pPr>
        <w:pStyle w:val="Odstavec11"/>
        <w:numPr>
          <w:ilvl w:val="0"/>
          <w:numId w:val="0"/>
        </w:numPr>
        <w:ind w:firstLine="708"/>
        <w:rPr>
          <w:rFonts w:cs="Arial"/>
        </w:rPr>
      </w:pPr>
    </w:p>
    <w:p w:rsidR="00640928" w:rsidRDefault="00640928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Objednatel se </w:t>
      </w:r>
      <w:r w:rsidR="00065EF3">
        <w:rPr>
          <w:rFonts w:cs="Arial"/>
        </w:rPr>
        <w:t>zavazuje</w:t>
      </w:r>
      <w:r w:rsidR="007E5C97">
        <w:rPr>
          <w:rFonts w:cs="Arial"/>
        </w:rPr>
        <w:t xml:space="preserve"> řádně proveden</w:t>
      </w:r>
      <w:r w:rsidR="003662F0">
        <w:rPr>
          <w:rFonts w:cs="Arial"/>
        </w:rPr>
        <w:t>é dílo</w:t>
      </w:r>
      <w:r w:rsidRPr="00065EF3">
        <w:rPr>
          <w:rFonts w:cs="Arial"/>
        </w:rPr>
        <w:t xml:space="preserve"> převzít a zaplatit </w:t>
      </w:r>
      <w:r w:rsidR="003662F0">
        <w:rPr>
          <w:rFonts w:cs="Arial"/>
        </w:rPr>
        <w:t xml:space="preserve">za něj </w:t>
      </w:r>
      <w:r w:rsidRPr="00065EF3">
        <w:rPr>
          <w:rFonts w:cs="Arial"/>
        </w:rPr>
        <w:t>v souladu a za podmínek této smlouvy cenu vypočtenou způsobem uvedeným v</w:t>
      </w:r>
      <w:r w:rsidR="007F4BD0">
        <w:rPr>
          <w:rFonts w:cs="Arial"/>
        </w:rPr>
        <w:t> </w:t>
      </w:r>
      <w:r w:rsidRPr="00065EF3">
        <w:rPr>
          <w:rFonts w:cs="Arial"/>
        </w:rPr>
        <w:t>článku</w:t>
      </w:r>
      <w:r w:rsidR="007F4BD0">
        <w:rPr>
          <w:rFonts w:cs="Arial"/>
        </w:rPr>
        <w:t xml:space="preserve"> 6. </w:t>
      </w:r>
      <w:r w:rsidRPr="00065EF3">
        <w:rPr>
          <w:rFonts w:cs="Arial"/>
        </w:rPr>
        <w:t>této smlouvy.</w:t>
      </w:r>
    </w:p>
    <w:p w:rsidR="00FB65E9" w:rsidRPr="00FB65E9" w:rsidRDefault="00FB65E9" w:rsidP="00FB65E9">
      <w:pPr>
        <w:pStyle w:val="Odstavec11"/>
        <w:rPr>
          <w:rFonts w:cs="Arial"/>
        </w:rPr>
      </w:pPr>
      <w:bookmarkStart w:id="2" w:name="_Ref355353054"/>
      <w:r w:rsidRPr="00FB65E9">
        <w:rPr>
          <w:rFonts w:cs="Arial"/>
        </w:rPr>
        <w:t xml:space="preserve">Objednatel může v průběhu účinnosti této smlouvy písemně sdělit zhotoviteli, že určité </w:t>
      </w:r>
      <w:r w:rsidR="005939D2">
        <w:rPr>
          <w:rFonts w:cs="Arial"/>
        </w:rPr>
        <w:t>Z</w:t>
      </w:r>
      <w:r w:rsidRPr="00FB65E9">
        <w:rPr>
          <w:rFonts w:cs="Arial"/>
        </w:rPr>
        <w:t xml:space="preserve">Z vyřazuje či doplňuje do přílohy č. 2 </w:t>
      </w:r>
      <w:proofErr w:type="gramStart"/>
      <w:r w:rsidRPr="00FB65E9">
        <w:rPr>
          <w:rFonts w:cs="Arial"/>
        </w:rPr>
        <w:t>této</w:t>
      </w:r>
      <w:proofErr w:type="gramEnd"/>
      <w:r w:rsidRPr="00FB65E9">
        <w:rPr>
          <w:rFonts w:cs="Arial"/>
        </w:rPr>
        <w:t xml:space="preserve"> smlouvy (např. pokud bude určité </w:t>
      </w:r>
      <w:r w:rsidR="005939D2">
        <w:rPr>
          <w:rFonts w:cs="Arial"/>
        </w:rPr>
        <w:t>Z</w:t>
      </w:r>
      <w:r w:rsidRPr="00FB65E9">
        <w:rPr>
          <w:rFonts w:cs="Arial"/>
        </w:rPr>
        <w:t xml:space="preserve">Z vyřazeno z provozu a objednatel jej nahradí novým </w:t>
      </w:r>
      <w:r w:rsidR="005939D2">
        <w:rPr>
          <w:rFonts w:cs="Arial"/>
        </w:rPr>
        <w:t>Z</w:t>
      </w:r>
      <w:r w:rsidRPr="00FB65E9">
        <w:rPr>
          <w:rFonts w:cs="Arial"/>
        </w:rPr>
        <w:t xml:space="preserve">Z). V takovém případě sdělí objednatel příslušnou specifikaci vyřazeného či doplněného </w:t>
      </w:r>
      <w:r w:rsidR="005939D2">
        <w:rPr>
          <w:rFonts w:cs="Arial"/>
        </w:rPr>
        <w:t>Z</w:t>
      </w:r>
      <w:r w:rsidRPr="00FB65E9">
        <w:rPr>
          <w:rFonts w:cs="Arial"/>
        </w:rPr>
        <w:t>Z</w:t>
      </w:r>
      <w:r w:rsidR="00EB5572">
        <w:rPr>
          <w:rFonts w:cs="Arial"/>
        </w:rPr>
        <w:t>.</w:t>
      </w:r>
      <w:r w:rsidRPr="00FB65E9">
        <w:rPr>
          <w:rFonts w:cs="Arial"/>
        </w:rPr>
        <w:t xml:space="preserve"> </w:t>
      </w:r>
      <w:r w:rsidR="00EB5572">
        <w:rPr>
          <w:rFonts w:cs="Arial"/>
        </w:rPr>
        <w:t>Z</w:t>
      </w:r>
      <w:r w:rsidRPr="00FB65E9">
        <w:rPr>
          <w:rFonts w:cs="Arial"/>
        </w:rPr>
        <w:t>hotovitel zašle objednateli do 7 dnů od doručení sdělení objednatele</w:t>
      </w:r>
      <w:r w:rsidR="00EB5572">
        <w:rPr>
          <w:rFonts w:cs="Arial"/>
        </w:rPr>
        <w:t>,</w:t>
      </w:r>
      <w:r w:rsidRPr="00FB65E9">
        <w:rPr>
          <w:rFonts w:cs="Arial"/>
        </w:rPr>
        <w:t xml:space="preserve"> objednateli k odsouhlasení aktualizovaný harmonogram revizí, ze kterého odstraní činnosti týkající se vyřazeného </w:t>
      </w:r>
      <w:r w:rsidR="005939D2">
        <w:rPr>
          <w:rFonts w:cs="Arial"/>
        </w:rPr>
        <w:t>Z</w:t>
      </w:r>
      <w:r w:rsidRPr="00FB65E9">
        <w:rPr>
          <w:rFonts w:cs="Arial"/>
        </w:rPr>
        <w:t xml:space="preserve">Z, anebo doplní činnosti týkající se doplněného </w:t>
      </w:r>
      <w:r w:rsidR="005939D2">
        <w:rPr>
          <w:rFonts w:cs="Arial"/>
        </w:rPr>
        <w:t>Z</w:t>
      </w:r>
      <w:r w:rsidRPr="00FB65E9">
        <w:rPr>
          <w:rFonts w:cs="Arial"/>
        </w:rPr>
        <w:t xml:space="preserve">Z. V případě doplnění </w:t>
      </w:r>
      <w:r w:rsidR="005939D2">
        <w:rPr>
          <w:rFonts w:cs="Arial"/>
        </w:rPr>
        <w:t>Z</w:t>
      </w:r>
      <w:r w:rsidRPr="00FB65E9">
        <w:rPr>
          <w:rFonts w:cs="Arial"/>
        </w:rPr>
        <w:t xml:space="preserve">Z navrhne zhotovitel také jednotkové ceny za činnosti týkající se doplněného zařízení </w:t>
      </w:r>
      <w:r w:rsidR="005939D2">
        <w:rPr>
          <w:rFonts w:cs="Arial"/>
        </w:rPr>
        <w:t>Z</w:t>
      </w:r>
      <w:r w:rsidRPr="00FB65E9">
        <w:rPr>
          <w:rFonts w:cs="Arial"/>
        </w:rPr>
        <w:t xml:space="preserve">Z, přičemž tyto jednotkové ceny musí odpovídat jednotkovým cenám pro stejné </w:t>
      </w:r>
      <w:r w:rsidR="005939D2">
        <w:rPr>
          <w:rFonts w:cs="Arial"/>
        </w:rPr>
        <w:t>Z</w:t>
      </w:r>
      <w:r w:rsidRPr="00FB65E9">
        <w:rPr>
          <w:rFonts w:cs="Arial"/>
        </w:rPr>
        <w:t xml:space="preserve">Z v daném místě plnění, a pokud takové </w:t>
      </w:r>
      <w:r w:rsidR="005939D2">
        <w:rPr>
          <w:rFonts w:cs="Arial"/>
        </w:rPr>
        <w:t>Z</w:t>
      </w:r>
      <w:r w:rsidRPr="00FB65E9">
        <w:rPr>
          <w:rFonts w:cs="Arial"/>
        </w:rPr>
        <w:t>Z ne</w:t>
      </w:r>
      <w:r w:rsidR="00A42EBF">
        <w:rPr>
          <w:rFonts w:cs="Arial"/>
        </w:rPr>
        <w:t>ní, jednotkové ceně za obdobné Z</w:t>
      </w:r>
      <w:r w:rsidRPr="00FB65E9">
        <w:rPr>
          <w:rFonts w:cs="Arial"/>
        </w:rPr>
        <w:t xml:space="preserve">Z v daném místě plnění. Návrh jednotkové ceny bude uveden v aktualizovaném harmonogramu revizí. Jednotkové ceny za doplněné </w:t>
      </w:r>
      <w:r w:rsidR="005939D2">
        <w:rPr>
          <w:rFonts w:cs="Arial"/>
        </w:rPr>
        <w:t>Z</w:t>
      </w:r>
      <w:r w:rsidRPr="00FB65E9">
        <w:rPr>
          <w:rFonts w:cs="Arial"/>
        </w:rPr>
        <w:t>Z odsouhlasuje objednatel společně s aktualizovaným harmonogramem revizí, a po jejich odsouhlasení platí tyto jednotkové ceny pro celou dobu účinnosti této smlouvy a současně se pro účely této smlouvy má za to, že tyto jednotkové ceny jsou součástí přílohy č. 2 této smlouvy. Obdobně může o</w:t>
      </w:r>
      <w:r w:rsidR="005939D2">
        <w:rPr>
          <w:rFonts w:cs="Arial"/>
        </w:rPr>
        <w:t>bjednatel</w:t>
      </w:r>
      <w:r w:rsidRPr="00FB65E9">
        <w:rPr>
          <w:rFonts w:cs="Arial"/>
        </w:rPr>
        <w:t xml:space="preserve"> postupovat i v případě jiných činností uvedených v příloze č. 2 </w:t>
      </w:r>
      <w:proofErr w:type="gramStart"/>
      <w:r w:rsidRPr="00FB65E9">
        <w:rPr>
          <w:rFonts w:cs="Arial"/>
        </w:rPr>
        <w:t>této</w:t>
      </w:r>
      <w:proofErr w:type="gramEnd"/>
      <w:r w:rsidRPr="00FB65E9">
        <w:rPr>
          <w:rFonts w:cs="Arial"/>
        </w:rPr>
        <w:t xml:space="preserve"> smlouvy, např. u školení zaměstnanců. Pro proces odsouhlasení jednotkových cen a aktualizovaných harmonogramu revizí se obdobně použije bodu 2.2 této smlouvy.</w:t>
      </w:r>
    </w:p>
    <w:bookmarkEnd w:id="2"/>
    <w:p w:rsidR="00F73EDC" w:rsidRPr="002F5EBF" w:rsidRDefault="00F73EDC" w:rsidP="00FB65E9">
      <w:pPr>
        <w:pStyle w:val="Odstavec11"/>
        <w:numPr>
          <w:ilvl w:val="0"/>
          <w:numId w:val="0"/>
        </w:numPr>
        <w:ind w:left="792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>MÍSTO A TERMÍN PROVÁDĚNÍ DÍLA</w:t>
      </w:r>
    </w:p>
    <w:p w:rsidR="00613B77" w:rsidRPr="000D5032" w:rsidRDefault="00613B77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Místem </w:t>
      </w:r>
      <w:r w:rsidR="00231D3D">
        <w:rPr>
          <w:rFonts w:cs="Arial"/>
        </w:rPr>
        <w:t>plnění</w:t>
      </w:r>
      <w:r w:rsidRPr="000D5032">
        <w:rPr>
          <w:rFonts w:cs="Arial"/>
        </w:rPr>
        <w:t xml:space="preserve"> jsou sklady objednatele</w:t>
      </w:r>
      <w:r w:rsidR="00231D3D">
        <w:rPr>
          <w:rFonts w:cs="Arial"/>
        </w:rPr>
        <w:t xml:space="preserve"> uvedené v</w:t>
      </w:r>
      <w:r w:rsidRPr="000D5032">
        <w:rPr>
          <w:rFonts w:cs="Arial"/>
        </w:rPr>
        <w:t xml:space="preserve"> přílo</w:t>
      </w:r>
      <w:r w:rsidR="00231D3D">
        <w:rPr>
          <w:rFonts w:cs="Arial"/>
        </w:rPr>
        <w:t>ze</w:t>
      </w:r>
      <w:r w:rsidRPr="000D5032">
        <w:rPr>
          <w:rFonts w:cs="Arial"/>
        </w:rPr>
        <w:t xml:space="preserve"> č. </w:t>
      </w:r>
      <w:r w:rsidR="001953A0">
        <w:rPr>
          <w:rFonts w:cs="Arial"/>
        </w:rPr>
        <w:t>3</w:t>
      </w:r>
      <w:r w:rsidR="00BC169B" w:rsidRPr="000D5032">
        <w:rPr>
          <w:rFonts w:cs="Arial"/>
        </w:rPr>
        <w:t xml:space="preserve"> </w:t>
      </w:r>
      <w:proofErr w:type="gramStart"/>
      <w:r w:rsidRPr="000D5032">
        <w:rPr>
          <w:rFonts w:cs="Arial"/>
        </w:rPr>
        <w:t>této</w:t>
      </w:r>
      <w:proofErr w:type="gramEnd"/>
      <w:r w:rsidRPr="000D5032">
        <w:rPr>
          <w:rFonts w:cs="Arial"/>
        </w:rPr>
        <w:t xml:space="preserve"> smlouvy.</w:t>
      </w:r>
      <w:r w:rsidR="008660EA">
        <w:rPr>
          <w:rFonts w:cs="Arial"/>
        </w:rPr>
        <w:t xml:space="preserve"> Jednotlivým místem plnění se pro účely této smlouvy rozumí konkrétní sklad objednatele uvedený v příloze č. </w:t>
      </w:r>
      <w:r w:rsidR="001953A0">
        <w:rPr>
          <w:rFonts w:cs="Arial"/>
        </w:rPr>
        <w:t>3</w:t>
      </w:r>
      <w:r w:rsidR="008660EA">
        <w:rPr>
          <w:rFonts w:cs="Arial"/>
        </w:rPr>
        <w:t xml:space="preserve"> </w:t>
      </w:r>
      <w:proofErr w:type="gramStart"/>
      <w:r w:rsidR="008660EA">
        <w:rPr>
          <w:rFonts w:cs="Arial"/>
        </w:rPr>
        <w:t>této</w:t>
      </w:r>
      <w:proofErr w:type="gramEnd"/>
      <w:r w:rsidR="008660EA">
        <w:rPr>
          <w:rFonts w:cs="Arial"/>
        </w:rPr>
        <w:t xml:space="preserve"> smlouvy.</w:t>
      </w:r>
      <w:r w:rsidRPr="000D5032">
        <w:rPr>
          <w:rFonts w:cs="Arial"/>
        </w:rPr>
        <w:t xml:space="preserve"> </w:t>
      </w:r>
    </w:p>
    <w:p w:rsidR="006F5124" w:rsidRPr="00A26B38" w:rsidRDefault="007E5C97" w:rsidP="00DD3226">
      <w:pPr>
        <w:pStyle w:val="Odstavec11"/>
        <w:rPr>
          <w:b/>
        </w:rPr>
      </w:pPr>
      <w:bookmarkStart w:id="3" w:name="_Ref354561757"/>
      <w:bookmarkStart w:id="4" w:name="_Ref354566777"/>
      <w:r w:rsidRPr="002F5EBF">
        <w:t xml:space="preserve">Zhotovitel </w:t>
      </w:r>
      <w:r w:rsidRPr="00DD3226">
        <w:rPr>
          <w:rFonts w:cs="Arial"/>
        </w:rPr>
        <w:t>se</w:t>
      </w:r>
      <w:r w:rsidRPr="002F5EBF">
        <w:t xml:space="preserve"> zavazuje </w:t>
      </w:r>
      <w:r w:rsidR="002F5EBF" w:rsidRPr="002F5EBF">
        <w:t xml:space="preserve">pro každý kalendářní rok </w:t>
      </w:r>
      <w:r w:rsidRPr="002F5EBF">
        <w:t xml:space="preserve">vypracovat </w:t>
      </w:r>
      <w:r w:rsidR="002674A8" w:rsidRPr="002F5EBF">
        <w:t xml:space="preserve">a předložit </w:t>
      </w:r>
      <w:r w:rsidR="008C3AA7">
        <w:t xml:space="preserve">ke schválení </w:t>
      </w:r>
      <w:r w:rsidR="002674A8" w:rsidRPr="002F5EBF">
        <w:t xml:space="preserve">oprávněné osobě objednatele ve věcech provozních plán </w:t>
      </w:r>
      <w:r w:rsidR="008C3AA7">
        <w:t>činností</w:t>
      </w:r>
      <w:r w:rsidR="00131D2E">
        <w:t xml:space="preserve"> uvedených v bodu </w:t>
      </w:r>
      <w:r w:rsidR="00131D2E">
        <w:fldChar w:fldCharType="begin"/>
      </w:r>
      <w:r w:rsidR="00131D2E">
        <w:instrText xml:space="preserve"> REF _Ref352940796 \r \h </w:instrText>
      </w:r>
      <w:r w:rsidR="00131D2E">
        <w:fldChar w:fldCharType="separate"/>
      </w:r>
      <w:r w:rsidR="00B710E2">
        <w:t>1.1</w:t>
      </w:r>
      <w:r w:rsidR="00131D2E">
        <w:fldChar w:fldCharType="end"/>
      </w:r>
      <w:r w:rsidR="00131D2E">
        <w:t xml:space="preserve"> písm. a) až </w:t>
      </w:r>
      <w:r w:rsidR="00155F47">
        <w:t>e</w:t>
      </w:r>
      <w:r w:rsidR="00131D2E">
        <w:t>) této smlouvy</w:t>
      </w:r>
      <w:r w:rsidR="002674A8" w:rsidRPr="002F5EBF">
        <w:t>, které budou zhotovitelem provedeny v příslušném kalendářním roce na jednotlivých místech plnění</w:t>
      </w:r>
      <w:r w:rsidR="008660EA">
        <w:t xml:space="preserve"> včetně termínu zahájení a dokončení ko</w:t>
      </w:r>
      <w:r w:rsidR="001B37E5">
        <w:t>nkrétní činnosti</w:t>
      </w:r>
      <w:r w:rsidR="008660EA">
        <w:t xml:space="preserve"> v jednotlivých místech plnění</w:t>
      </w:r>
      <w:r w:rsidR="008C3AA7">
        <w:t xml:space="preserve"> (s přesností na konkrétní dny)</w:t>
      </w:r>
      <w:r w:rsidR="002674A8" w:rsidRPr="002F5EBF">
        <w:t>, tak aby byl</w:t>
      </w:r>
      <w:r w:rsidR="008C3AA7">
        <w:t>y</w:t>
      </w:r>
      <w:r w:rsidR="002674A8" w:rsidRPr="002F5EBF">
        <w:t xml:space="preserve"> dodržen</w:t>
      </w:r>
      <w:r w:rsidR="008C3AA7">
        <w:t>y</w:t>
      </w:r>
      <w:r w:rsidR="002674A8" w:rsidRPr="002F5EBF">
        <w:t xml:space="preserve"> </w:t>
      </w:r>
      <w:r w:rsidR="008C3AA7">
        <w:t>termíny stanovené objednatelem s přesností na kalendářní měsíce</w:t>
      </w:r>
      <w:r w:rsidR="002674A8" w:rsidRPr="002F5EBF">
        <w:t xml:space="preserve"> </w:t>
      </w:r>
      <w:r w:rsidR="008C3AA7">
        <w:t xml:space="preserve">v příloze č. </w:t>
      </w:r>
      <w:r w:rsidR="001953A0">
        <w:t>2</w:t>
      </w:r>
      <w:r w:rsidR="008C3AA7">
        <w:t xml:space="preserve"> </w:t>
      </w:r>
      <w:proofErr w:type="gramStart"/>
      <w:r w:rsidR="008C3AA7">
        <w:t>této</w:t>
      </w:r>
      <w:proofErr w:type="gramEnd"/>
      <w:r w:rsidR="008C3AA7">
        <w:t xml:space="preserve"> </w:t>
      </w:r>
      <w:r w:rsidR="002674A8" w:rsidRPr="002F5EBF">
        <w:t>smlouvy</w:t>
      </w:r>
      <w:r w:rsidR="002F5EBF" w:rsidRPr="002F5EBF">
        <w:t xml:space="preserve"> (dále </w:t>
      </w:r>
      <w:r w:rsidR="00A957E0">
        <w:t xml:space="preserve">a výše </w:t>
      </w:r>
      <w:r w:rsidR="002F5EBF" w:rsidRPr="002F5EBF">
        <w:t>jen „</w:t>
      </w:r>
      <w:r w:rsidR="002F5EBF" w:rsidRPr="002F5EBF">
        <w:rPr>
          <w:b/>
          <w:i/>
        </w:rPr>
        <w:t>harmonogram revizí</w:t>
      </w:r>
      <w:r w:rsidR="002F5EBF" w:rsidRPr="002F5EBF">
        <w:t xml:space="preserve">“). </w:t>
      </w:r>
      <w:r w:rsidR="008C3AA7">
        <w:t xml:space="preserve">Harmonogram revizí vypracovává zhotovitel </w:t>
      </w:r>
      <w:r w:rsidR="008C3AA7" w:rsidRPr="008C3AA7">
        <w:rPr>
          <w:rFonts w:cs="Arial"/>
        </w:rPr>
        <w:t xml:space="preserve">ve spolupráci s pracovníky odpovědnými za bezpečný a hospodárný provoz </w:t>
      </w:r>
      <w:r w:rsidR="00EE4DB4">
        <w:rPr>
          <w:rFonts w:cs="Arial"/>
        </w:rPr>
        <w:t>Z</w:t>
      </w:r>
      <w:r w:rsidR="008C3AA7" w:rsidRPr="008C3AA7">
        <w:rPr>
          <w:rFonts w:cs="Arial"/>
        </w:rPr>
        <w:t xml:space="preserve">Z jednotlivých </w:t>
      </w:r>
      <w:r w:rsidR="008C3AA7">
        <w:rPr>
          <w:rFonts w:cs="Arial"/>
        </w:rPr>
        <w:t xml:space="preserve">míst plnění </w:t>
      </w:r>
      <w:r w:rsidR="008C3AA7" w:rsidRPr="008C3AA7">
        <w:rPr>
          <w:rFonts w:cs="Arial"/>
        </w:rPr>
        <w:t>objednatele</w:t>
      </w:r>
      <w:r w:rsidR="008C3AA7">
        <w:rPr>
          <w:rFonts w:cs="Arial"/>
        </w:rPr>
        <w:t xml:space="preserve"> uvedenými v příloze č. </w:t>
      </w:r>
      <w:r w:rsidR="001953A0">
        <w:rPr>
          <w:rFonts w:cs="Arial"/>
        </w:rPr>
        <w:t>3</w:t>
      </w:r>
      <w:r w:rsidR="008C3AA7">
        <w:rPr>
          <w:rFonts w:cs="Arial"/>
        </w:rPr>
        <w:t xml:space="preserve"> </w:t>
      </w:r>
      <w:proofErr w:type="gramStart"/>
      <w:r w:rsidR="008C3AA7">
        <w:rPr>
          <w:rFonts w:cs="Arial"/>
        </w:rPr>
        <w:t>této</w:t>
      </w:r>
      <w:proofErr w:type="gramEnd"/>
      <w:r w:rsidR="008C3AA7">
        <w:rPr>
          <w:rFonts w:cs="Arial"/>
        </w:rPr>
        <w:t xml:space="preserve"> smlouvy.</w:t>
      </w:r>
      <w:r w:rsidR="008C3AA7">
        <w:t xml:space="preserve"> </w:t>
      </w:r>
      <w:r w:rsidR="002F5EBF" w:rsidRPr="002F5EBF">
        <w:t>Zhotovitel vypracuje a předloží harmonogram revizí pro rok 201</w:t>
      </w:r>
      <w:r w:rsidR="00EE4DB4">
        <w:t>5</w:t>
      </w:r>
      <w:r w:rsidR="002674A8" w:rsidRPr="002F5EBF">
        <w:t xml:space="preserve"> do 14 dnů od uzavření této smlouvy</w:t>
      </w:r>
      <w:r w:rsidR="002F5EBF" w:rsidRPr="002F5EBF">
        <w:t>. Na každý další kalendářní rok po dobu trvání této smlouvy zhotovitel vypracuje a předloží harmonogram revizí</w:t>
      </w:r>
      <w:r w:rsidR="008660EA">
        <w:t xml:space="preserve"> vždy </w:t>
      </w:r>
      <w:r w:rsidR="00851880">
        <w:t>nejpozději do 15.</w:t>
      </w:r>
      <w:r w:rsidR="00FA3110">
        <w:t xml:space="preserve"> dne posledního měsíce</w:t>
      </w:r>
      <w:r w:rsidR="00851880">
        <w:t xml:space="preserve"> předcházejícího kalendářního roku</w:t>
      </w:r>
      <w:r w:rsidR="008660EA">
        <w:t>, aby mohl být ze strany objednatele odsouhlasen a oběma smluvními stranami podepsán</w:t>
      </w:r>
      <w:r w:rsidR="002F5EBF" w:rsidRPr="002F5EBF">
        <w:t xml:space="preserve"> nejpozději do konce předcházejícího kalendářního roku.</w:t>
      </w:r>
      <w:bookmarkEnd w:id="3"/>
    </w:p>
    <w:p w:rsidR="006F5124" w:rsidRPr="00A26B38" w:rsidRDefault="006F5124" w:rsidP="00A26B38">
      <w:pPr>
        <w:pStyle w:val="Odstavec111"/>
      </w:pPr>
      <w:r w:rsidRPr="00A26B38">
        <w:t xml:space="preserve">Smluvní strany se dohodly, že harmonogram revizí vypracovaný zhotovitelem bude vždy obsahovat konkrétní data provádění činností uvedených v bodu 1.1 písm. a) až </w:t>
      </w:r>
      <w:r w:rsidR="00782FF1">
        <w:t>e</w:t>
      </w:r>
      <w:r w:rsidRPr="00A26B38">
        <w:t>) této smlouvy v souladu s výše uvedenými</w:t>
      </w:r>
      <w:r w:rsidR="00A26B38" w:rsidRPr="00A26B38">
        <w:t xml:space="preserve"> podmínkami, přičemž </w:t>
      </w:r>
      <w:r w:rsidR="00A26B38">
        <w:t xml:space="preserve">platí a </w:t>
      </w:r>
      <w:r w:rsidR="00A26B38" w:rsidRPr="00A26B38">
        <w:t>zhotovitel</w:t>
      </w:r>
      <w:r w:rsidRPr="00A26B38">
        <w:t xml:space="preserve"> se </w:t>
      </w:r>
      <w:r w:rsidR="00A26B38">
        <w:t>dále zavazuje, že</w:t>
      </w:r>
      <w:r w:rsidRPr="00A26B38">
        <w:t xml:space="preserve"> termíny</w:t>
      </w:r>
      <w:r w:rsidR="00A26B38">
        <w:t xml:space="preserve"> pro provedení jednotlivých činností/částí díla</w:t>
      </w:r>
      <w:r w:rsidRPr="00A26B38">
        <w:t xml:space="preserve"> budou vždy stanoveny nejpozději </w:t>
      </w:r>
      <w:r w:rsidR="00A26B38">
        <w:t>na třetí pracovní den před koncem kalendářního měsíce, ve kterém mají být uvedené činnosti provedeny.</w:t>
      </w:r>
    </w:p>
    <w:p w:rsidR="002F5EBF" w:rsidRPr="00022844" w:rsidRDefault="00F82415" w:rsidP="00A26B38">
      <w:pPr>
        <w:pStyle w:val="Odstavec111"/>
        <w:rPr>
          <w:b/>
        </w:rPr>
      </w:pPr>
      <w:r>
        <w:lastRenderedPageBreak/>
        <w:t>V případě, že bude objednateli předložen harmonogram revizí, který není vyhotoven v souladu s touto smlouvou, objednatel odsouhlasení předloženého harmonogramu revizí písemně odmítne a má se za to, že zhotovitel je v prodlení s předložením harmonogramu revizí. V případě, že objednateli nevyhovují termín či termíny činností uvedené v předloženém harmonogramu revizí</w:t>
      </w:r>
      <w:r w:rsidR="002A04D9">
        <w:t xml:space="preserve">, může navrhnout zhotoviteli změny v harmonogramu revizí </w:t>
      </w:r>
      <w:r w:rsidR="00757589">
        <w:t xml:space="preserve">a </w:t>
      </w:r>
      <w:r w:rsidR="002A04D9">
        <w:t>stanovit lhůtu pro předložení upraveného harmonogramu revizí, přičemž v tomto případě není zhotovitel v prodlení s předložení</w:t>
      </w:r>
      <w:r w:rsidR="00757589">
        <w:t>m</w:t>
      </w:r>
      <w:r w:rsidR="002A04D9">
        <w:t xml:space="preserve"> harmonogramu revizí a do doby odsouhlasení harmonogramu revizí se uplatní postup dle </w:t>
      </w:r>
      <w:proofErr w:type="gramStart"/>
      <w:r w:rsidR="002A04D9">
        <w:t xml:space="preserve">bodu </w:t>
      </w:r>
      <w:r w:rsidR="002A04D9">
        <w:fldChar w:fldCharType="begin"/>
      </w:r>
      <w:r w:rsidR="002A04D9">
        <w:instrText xml:space="preserve"> REF _Ref354563611 \r \h </w:instrText>
      </w:r>
      <w:r w:rsidR="002A04D9">
        <w:fldChar w:fldCharType="separate"/>
      </w:r>
      <w:r w:rsidR="00B710E2">
        <w:t>2.3</w:t>
      </w:r>
      <w:r w:rsidR="002A04D9">
        <w:fldChar w:fldCharType="end"/>
      </w:r>
      <w:r w:rsidR="002A04D9">
        <w:t xml:space="preserve"> této</w:t>
      </w:r>
      <w:proofErr w:type="gramEnd"/>
      <w:r w:rsidR="002A04D9">
        <w:t xml:space="preserve"> smlouvy.</w:t>
      </w:r>
      <w:bookmarkEnd w:id="4"/>
      <w:r w:rsidR="002A04D9">
        <w:t xml:space="preserve"> </w:t>
      </w:r>
    </w:p>
    <w:p w:rsidR="008C3AA7" w:rsidRDefault="008C3AA7" w:rsidP="004C7ED6">
      <w:pPr>
        <w:pStyle w:val="Odstavec11"/>
        <w:ind w:hanging="612"/>
      </w:pPr>
      <w:bookmarkStart w:id="5" w:name="_Ref354563611"/>
      <w:r w:rsidRPr="00022844">
        <w:t>V případě, že</w:t>
      </w:r>
      <w:r>
        <w:t xml:space="preserve"> zhotovitel </w:t>
      </w:r>
      <w:r w:rsidR="00FA3110">
        <w:t xml:space="preserve">na daný kalendářní rok </w:t>
      </w:r>
      <w:r>
        <w:t xml:space="preserve">nevypracuje nebo objednatel neodsouhlasí harmonogram revizí dle bodu </w:t>
      </w:r>
      <w:r>
        <w:fldChar w:fldCharType="begin"/>
      </w:r>
      <w:r>
        <w:instrText xml:space="preserve"> REF _Ref354561757 \r \h </w:instrText>
      </w:r>
      <w:r>
        <w:fldChar w:fldCharType="separate"/>
      </w:r>
      <w:r w:rsidR="00B710E2">
        <w:t>2.2</w:t>
      </w:r>
      <w:r>
        <w:fldChar w:fldCharType="end"/>
      </w:r>
      <w:r>
        <w:t xml:space="preserve"> této smlouvy, </w:t>
      </w:r>
      <w:r w:rsidR="00FA3110">
        <w:t xml:space="preserve">stanoví pro provádění jednotlivých činností zhotovitele termín </w:t>
      </w:r>
      <w:r w:rsidR="00FA3110" w:rsidRPr="00022844">
        <w:t>osoby pro jednotlivá místa plnění uvedené v</w:t>
      </w:r>
      <w:r w:rsidR="00FA3110">
        <w:t> </w:t>
      </w:r>
      <w:r w:rsidR="00FA3110" w:rsidRPr="00022844">
        <w:t xml:space="preserve">příloze </w:t>
      </w:r>
      <w:r w:rsidR="00FA3110">
        <w:t xml:space="preserve">č. </w:t>
      </w:r>
      <w:r w:rsidR="001953A0">
        <w:t>3</w:t>
      </w:r>
      <w:r w:rsidR="00FA3110">
        <w:t xml:space="preserve"> této smlouvy</w:t>
      </w:r>
      <w:r w:rsidR="00002993">
        <w:t>, a to v rámci termínů s</w:t>
      </w:r>
      <w:r w:rsidR="00002993" w:rsidRPr="00002993">
        <w:t>tanoven</w:t>
      </w:r>
      <w:r w:rsidR="00757589">
        <w:t>ých</w:t>
      </w:r>
      <w:r w:rsidR="00002993" w:rsidRPr="00002993">
        <w:t xml:space="preserve"> objednatelem s přesností na kalendářní měsíce v příloze č. </w:t>
      </w:r>
      <w:r w:rsidR="001953A0">
        <w:t>2</w:t>
      </w:r>
      <w:r w:rsidR="00002993" w:rsidRPr="00002993">
        <w:t xml:space="preserve"> </w:t>
      </w:r>
      <w:proofErr w:type="gramStart"/>
      <w:r w:rsidR="00002993" w:rsidRPr="00002993">
        <w:t>této</w:t>
      </w:r>
      <w:proofErr w:type="gramEnd"/>
      <w:r w:rsidR="00002993" w:rsidRPr="00002993">
        <w:t xml:space="preserve"> smlouvy</w:t>
      </w:r>
      <w:r w:rsidR="00FA3110">
        <w:t xml:space="preserve">. </w:t>
      </w:r>
      <w:r w:rsidR="00002993">
        <w:t>Takto stanovené termíny jsou pro zhotovitele závazné do odsouhlasení harmonogramu revizí na daný kalendářní rok.</w:t>
      </w:r>
      <w:bookmarkEnd w:id="5"/>
    </w:p>
    <w:p w:rsidR="00277F79" w:rsidRDefault="000D2A76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>O provedení každé jed</w:t>
      </w:r>
      <w:r>
        <w:rPr>
          <w:rFonts w:cs="Arial"/>
        </w:rPr>
        <w:t xml:space="preserve">notlivé </w:t>
      </w:r>
      <w:r w:rsidR="001457B0">
        <w:rPr>
          <w:rFonts w:cs="Arial"/>
        </w:rPr>
        <w:t xml:space="preserve">činnosti/části díla </w:t>
      </w:r>
      <w:r>
        <w:rPr>
          <w:rFonts w:cs="Arial"/>
        </w:rPr>
        <w:t>je zhotovitel</w:t>
      </w:r>
      <w:r w:rsidRPr="000D5032">
        <w:rPr>
          <w:rFonts w:cs="Arial"/>
        </w:rPr>
        <w:t xml:space="preserve"> povinen dotčen</w:t>
      </w:r>
      <w:r w:rsidR="0093431E">
        <w:rPr>
          <w:rFonts w:cs="Arial"/>
        </w:rPr>
        <w:t>ý</w:t>
      </w:r>
      <w:r w:rsidRPr="000D5032">
        <w:rPr>
          <w:rFonts w:cs="Arial"/>
        </w:rPr>
        <w:t xml:space="preserve"> i sklad objednatel</w:t>
      </w:r>
      <w:r>
        <w:rPr>
          <w:rFonts w:cs="Arial"/>
        </w:rPr>
        <w:t>e</w:t>
      </w:r>
      <w:r w:rsidRPr="000D5032">
        <w:rPr>
          <w:rFonts w:cs="Arial"/>
        </w:rPr>
        <w:t xml:space="preserve">, kde bude kontrola probíhat, informovat nejpozději 14 dnů před </w:t>
      </w:r>
      <w:r>
        <w:rPr>
          <w:rFonts w:cs="Arial"/>
        </w:rPr>
        <w:t>termínem zahájení kontroly uvedeným v harmonogramu revizí</w:t>
      </w:r>
      <w:r w:rsidRPr="000D5032">
        <w:rPr>
          <w:rFonts w:cs="Arial"/>
        </w:rPr>
        <w:t>, a to elektronicky na e-mail osoby oprávn</w:t>
      </w:r>
      <w:r>
        <w:rPr>
          <w:rFonts w:cs="Arial"/>
        </w:rPr>
        <w:t>ěné komunikovat za dotčen</w:t>
      </w:r>
      <w:r w:rsidR="00757589">
        <w:rPr>
          <w:rFonts w:cs="Arial"/>
        </w:rPr>
        <w:t>é</w:t>
      </w:r>
      <w:r>
        <w:rPr>
          <w:rFonts w:cs="Arial"/>
        </w:rPr>
        <w:t xml:space="preserve"> </w:t>
      </w:r>
      <w:r w:rsidR="00002993">
        <w:rPr>
          <w:rFonts w:cs="Arial"/>
        </w:rPr>
        <w:t>místo plnění</w:t>
      </w:r>
      <w:r>
        <w:rPr>
          <w:rFonts w:cs="Arial"/>
        </w:rPr>
        <w:t xml:space="preserve">, v němž má být </w:t>
      </w:r>
      <w:r w:rsidR="001457B0">
        <w:rPr>
          <w:rFonts w:cs="Arial"/>
        </w:rPr>
        <w:t xml:space="preserve">činnost zhotovitele </w:t>
      </w:r>
      <w:r>
        <w:rPr>
          <w:rFonts w:cs="Arial"/>
        </w:rPr>
        <w:t>provedena</w:t>
      </w:r>
      <w:r w:rsidRPr="000D5032">
        <w:rPr>
          <w:rFonts w:cs="Arial"/>
        </w:rPr>
        <w:t xml:space="preserve">.   </w:t>
      </w:r>
    </w:p>
    <w:p w:rsidR="002A04D9" w:rsidRDefault="002A04D9" w:rsidP="004C7ED6">
      <w:pPr>
        <w:pStyle w:val="Odstavec11"/>
        <w:ind w:hanging="612"/>
      </w:pPr>
      <w:r w:rsidRPr="002A04D9">
        <w:t xml:space="preserve">Zhotovitel je povinen </w:t>
      </w:r>
      <w:r>
        <w:t xml:space="preserve">při přípravě harmonogramu revizí </w:t>
      </w:r>
      <w:r w:rsidRPr="002A04D9">
        <w:t xml:space="preserve">zkontrolovat, zda objednatelem požadované termíny činností uvedené v příloze č. 2 </w:t>
      </w:r>
      <w:proofErr w:type="gramStart"/>
      <w:r w:rsidRPr="002A04D9">
        <w:t>této</w:t>
      </w:r>
      <w:proofErr w:type="gramEnd"/>
      <w:r w:rsidRPr="002A04D9">
        <w:t xml:space="preserve"> smlouvy odpovídají platné a účinné legislativě</w:t>
      </w:r>
      <w:r>
        <w:t xml:space="preserve"> v </w:t>
      </w:r>
      <w:r w:rsidRPr="006A754A">
        <w:rPr>
          <w:rFonts w:cs="Arial"/>
        </w:rPr>
        <w:t>době</w:t>
      </w:r>
      <w:r>
        <w:t xml:space="preserve"> vyhotovení harmonogramu revizí</w:t>
      </w:r>
      <w:r w:rsidRPr="002A04D9">
        <w:t>, a v případě, že nikoli, upozornit na to objednatele</w:t>
      </w:r>
      <w:r>
        <w:t xml:space="preserve"> a navrhnout harmonogram revizí</w:t>
      </w:r>
      <w:r w:rsidR="006633CC">
        <w:t>,</w:t>
      </w:r>
      <w:r>
        <w:t xml:space="preserve"> co se týče termínu jednotlivých činností tak, aby platné a účinné legislativě odpovídal</w:t>
      </w:r>
      <w:r w:rsidRPr="002A04D9">
        <w:t>.</w:t>
      </w:r>
      <w:r>
        <w:t xml:space="preserve"> Zhotovitel vždy odpovídá za soulad harmonogramu revizí s platnou a účinnou legislativou, zej</w:t>
      </w:r>
      <w:r w:rsidR="00F73EDC">
        <w:t>ména za to, že stanovené termíny (resp. periody) provádění</w:t>
      </w:r>
      <w:r>
        <w:t xml:space="preserve"> jednotlivých </w:t>
      </w:r>
      <w:r w:rsidR="00F73EDC">
        <w:t>čin</w:t>
      </w:r>
      <w:r>
        <w:t xml:space="preserve">ností </w:t>
      </w:r>
      <w:r w:rsidR="00F73EDC">
        <w:t xml:space="preserve">(např. provedení příslušné revize) odpovídají s ohledem na předchozí dobu provedení dané činnosti </w:t>
      </w:r>
      <w:r w:rsidR="00F73EDC" w:rsidRPr="00F73EDC">
        <w:t>(např. provedení příslušné revize)</w:t>
      </w:r>
      <w:r w:rsidR="00F73EDC">
        <w:t xml:space="preserve"> platné a účinné legislativě</w:t>
      </w:r>
      <w:r w:rsidR="001457B0">
        <w:t xml:space="preserve"> a příslušným technickým normám</w:t>
      </w:r>
      <w:r w:rsidR="00F73EDC">
        <w:t>.</w:t>
      </w:r>
    </w:p>
    <w:p w:rsidR="001457B0" w:rsidRPr="006633CC" w:rsidRDefault="001457B0" w:rsidP="004C7ED6">
      <w:pPr>
        <w:pStyle w:val="Odstavec11"/>
        <w:ind w:hanging="612"/>
      </w:pPr>
      <w:r>
        <w:t xml:space="preserve">Smluvní strany pro právní jistotu stran konstatují, že v souladu s účelem této smlouvy </w:t>
      </w:r>
      <w:r w:rsidR="00261AD9">
        <w:t xml:space="preserve">je zhotovitel provádět dílo v souladu s termíny uvedenými v harmonogramu činností, přičemž však činnosti uvedené v bodu 1.1 písm. c) až e) budou zhotovitelem v harmonogramu revizí zapracovány a zhotovitelem prováděny pouze po předchozí výzvě objednatele na základě této smlouvy, tj. na základě samostatné objednávky objednatele zaslané zhotoviteli s odkazem na tuto smlouvu. Uzavřením této smlouvy není dotčeno právo objednatele nepoptávat tyto činnosti u zhotovitele a zadat tyto uvedené činnosti jiným subjektům. </w:t>
      </w:r>
    </w:p>
    <w:p w:rsidR="00BD3C6C" w:rsidRDefault="00BD3C6C" w:rsidP="00567462">
      <w:pPr>
        <w:pStyle w:val="Nadpis2"/>
      </w:pPr>
      <w:r>
        <w:t>PRÁVA A POVINNOSTI SMLUVNÍCH STRAN</w:t>
      </w:r>
    </w:p>
    <w:p w:rsidR="00C21E7E" w:rsidRPr="000D5032" w:rsidRDefault="00C21E7E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Vlastníkem </w:t>
      </w:r>
      <w:r w:rsidR="00D5468F">
        <w:rPr>
          <w:rFonts w:cs="Arial"/>
        </w:rPr>
        <w:t>Z</w:t>
      </w:r>
      <w:r w:rsidR="0096186A">
        <w:rPr>
          <w:rFonts w:cs="Arial"/>
        </w:rPr>
        <w:t>Z</w:t>
      </w:r>
      <w:r w:rsidRPr="000D5032">
        <w:rPr>
          <w:rFonts w:cs="Arial"/>
        </w:rPr>
        <w:t xml:space="preserve"> je objednatel, nebezpečí škody </w:t>
      </w:r>
      <w:r>
        <w:rPr>
          <w:rFonts w:cs="Arial"/>
        </w:rPr>
        <w:t xml:space="preserve">na </w:t>
      </w:r>
      <w:r w:rsidR="00D5468F">
        <w:rPr>
          <w:rFonts w:cs="Arial"/>
        </w:rPr>
        <w:t>Z</w:t>
      </w:r>
      <w:r w:rsidR="0096186A">
        <w:rPr>
          <w:rFonts w:cs="Arial"/>
        </w:rPr>
        <w:t>Z</w:t>
      </w:r>
      <w:r>
        <w:rPr>
          <w:rFonts w:cs="Arial"/>
        </w:rPr>
        <w:t xml:space="preserve"> od zahájení</w:t>
      </w:r>
      <w:r w:rsidRPr="000D5032">
        <w:rPr>
          <w:rFonts w:cs="Arial"/>
        </w:rPr>
        <w:t xml:space="preserve"> provádění </w:t>
      </w:r>
      <w:r w:rsidR="00C127E9">
        <w:rPr>
          <w:rFonts w:cs="Arial"/>
        </w:rPr>
        <w:t>činností</w:t>
      </w:r>
      <w:r w:rsidR="00177F41">
        <w:rPr>
          <w:rFonts w:cs="Arial"/>
        </w:rPr>
        <w:t>, tj. od okamžiku předání pracoviště objednatelem zhotoviteli,</w:t>
      </w:r>
      <w:r w:rsidRPr="000D5032">
        <w:rPr>
          <w:rFonts w:cs="Arial"/>
        </w:rPr>
        <w:t xml:space="preserve"> až do převzetí</w:t>
      </w:r>
      <w:r w:rsidR="00177F41">
        <w:rPr>
          <w:rFonts w:cs="Arial"/>
        </w:rPr>
        <w:t xml:space="preserve"> díla</w:t>
      </w:r>
      <w:r w:rsidR="00C127E9">
        <w:rPr>
          <w:rFonts w:cs="Arial"/>
        </w:rPr>
        <w:t>/dotčené části</w:t>
      </w:r>
      <w:r w:rsidR="00177F41">
        <w:rPr>
          <w:rFonts w:cs="Arial"/>
        </w:rPr>
        <w:t xml:space="preserve"> v jednotlivém místě</w:t>
      </w:r>
      <w:r w:rsidRPr="000D5032">
        <w:rPr>
          <w:rFonts w:cs="Arial"/>
        </w:rPr>
        <w:t xml:space="preserve"> </w:t>
      </w:r>
      <w:r w:rsidR="00F25097">
        <w:rPr>
          <w:rFonts w:cs="Arial"/>
        </w:rPr>
        <w:t xml:space="preserve">bez vad a nedodělků </w:t>
      </w:r>
      <w:r w:rsidRPr="000D5032">
        <w:rPr>
          <w:rFonts w:cs="Arial"/>
        </w:rPr>
        <w:t xml:space="preserve">oprávněnou osobou objednatele nese </w:t>
      </w:r>
      <w:r>
        <w:rPr>
          <w:rFonts w:cs="Arial"/>
        </w:rPr>
        <w:t>zhotovitel</w:t>
      </w:r>
      <w:r w:rsidRPr="000D5032">
        <w:rPr>
          <w:rFonts w:cs="Arial"/>
        </w:rPr>
        <w:t>.</w:t>
      </w:r>
    </w:p>
    <w:p w:rsidR="00621744" w:rsidRDefault="00621744" w:rsidP="00444087">
      <w:pPr>
        <w:pStyle w:val="Odstavec11"/>
        <w:ind w:hanging="612"/>
        <w:rPr>
          <w:rFonts w:cs="Arial"/>
        </w:rPr>
      </w:pPr>
      <w:r w:rsidRPr="005E37CF">
        <w:rPr>
          <w:rFonts w:cs="Arial"/>
        </w:rPr>
        <w:t xml:space="preserve">Zhotovitel je oprávněn pověřit provedením díla nebo jeho části jen takové subdodavatele, kteří byli předem písemně schváleni objednatelem, nebo jejichž jména byla uvedena v písemné nabídce zhotovitele doručené objednateli </w:t>
      </w:r>
      <w:r>
        <w:rPr>
          <w:rFonts w:cs="Arial"/>
          <w:iCs/>
        </w:rPr>
        <w:t>v</w:t>
      </w:r>
      <w:r w:rsidR="0096186A">
        <w:rPr>
          <w:rFonts w:cs="Arial"/>
          <w:iCs/>
        </w:rPr>
        <w:t>e výběrovém</w:t>
      </w:r>
      <w:r>
        <w:rPr>
          <w:rFonts w:cs="Arial"/>
          <w:iCs/>
        </w:rPr>
        <w:t xml:space="preserve"> řízení, </w:t>
      </w:r>
      <w:r w:rsidR="0096186A">
        <w:rPr>
          <w:rFonts w:cs="Arial"/>
          <w:iCs/>
        </w:rPr>
        <w:t xml:space="preserve">a </w:t>
      </w:r>
      <w:r>
        <w:rPr>
          <w:rFonts w:cs="Arial"/>
          <w:iCs/>
        </w:rPr>
        <w:t>jejichž seznam tvoří přílohu č.</w:t>
      </w:r>
      <w:r w:rsidR="00A107DB">
        <w:rPr>
          <w:rFonts w:cs="Arial"/>
          <w:iCs/>
        </w:rPr>
        <w:t xml:space="preserve"> </w:t>
      </w:r>
      <w:r w:rsidR="00497690">
        <w:rPr>
          <w:rFonts w:cs="Arial"/>
          <w:iCs/>
        </w:rPr>
        <w:t>1</w:t>
      </w:r>
      <w:r w:rsidR="0096186A">
        <w:rPr>
          <w:rFonts w:cs="Arial"/>
          <w:iCs/>
        </w:rPr>
        <w:t xml:space="preserve"> </w:t>
      </w:r>
      <w:r>
        <w:rPr>
          <w:rFonts w:cs="Arial"/>
          <w:iCs/>
        </w:rPr>
        <w:t>této smlouvy</w:t>
      </w:r>
      <w:r w:rsidRPr="005E37CF">
        <w:rPr>
          <w:rFonts w:cs="Arial"/>
        </w:rPr>
        <w:t>. Při provádění díla nebo jeho části subdodavateli je zhotovitel odpovědný objednateli stejným způsobem, jako kdyby dílo nebo jeho část prováděl sám.</w:t>
      </w:r>
    </w:p>
    <w:p w:rsidR="00C21E7E" w:rsidRPr="00C127E9" w:rsidRDefault="00F84288" w:rsidP="00444087">
      <w:pPr>
        <w:pStyle w:val="Odstavec11"/>
        <w:ind w:hanging="612"/>
        <w:rPr>
          <w:rFonts w:cs="Arial"/>
        </w:rPr>
      </w:pPr>
      <w:r w:rsidRPr="00C127E9">
        <w:rPr>
          <w:rFonts w:cs="Arial"/>
        </w:rPr>
        <w:t>Objednatel je oprávněn kdykoliv během provádění díla kontrolovat plnění smluvních povinností zhotovitele (zejména postup při realizaci díla). Zhotovitel je povinen tuto kontrolu objednateli nebo jím pověřené osobě umožnit a poskytnout mu/jí potřebnou součinnost a spolupůsobení. Zhotovitel je v takovém případě dále povinen předložit objednateli k nahlédnutí veškeré doklady související s prováděním díla a podat mu potřebná vysvětlení.</w:t>
      </w:r>
      <w:r w:rsidR="00C21E7E" w:rsidRPr="00C127E9">
        <w:rPr>
          <w:rFonts w:cs="Arial"/>
        </w:rPr>
        <w:t xml:space="preserve">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 w:rsidRPr="00C127E9">
        <w:rPr>
          <w:rFonts w:cs="Arial"/>
        </w:rPr>
        <w:t>Zhotovitel</w:t>
      </w:r>
      <w:r w:rsidR="00C21E7E" w:rsidRPr="000D5032">
        <w:rPr>
          <w:rFonts w:cs="Arial"/>
        </w:rPr>
        <w:t xml:space="preserve"> prohlašuje, že je oprávněn uzavřít tuto smlouvu a řádně plnit závazky v ní obsažené</w:t>
      </w:r>
      <w:r w:rsidR="00A72390">
        <w:rPr>
          <w:rFonts w:cs="Arial"/>
        </w:rPr>
        <w:t xml:space="preserve"> a z této smlouvy plynoucí</w:t>
      </w:r>
      <w:r w:rsidR="00C21E7E" w:rsidRPr="000D5032">
        <w:rPr>
          <w:rFonts w:cs="Arial"/>
        </w:rPr>
        <w:t>.</w:t>
      </w:r>
      <w:r w:rsidR="00C127E9">
        <w:rPr>
          <w:rFonts w:cs="Arial"/>
        </w:rPr>
        <w:t xml:space="preserve"> Zhotovitel prohlašuje, že má veškerá nezbytná oprávnění a povolení potřebná pro výkon činností dle a na základě této smlouvy.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lastRenderedPageBreak/>
        <w:t>Zhotovitel</w:t>
      </w:r>
      <w:r w:rsidR="00C21E7E" w:rsidRPr="000D5032">
        <w:rPr>
          <w:rFonts w:cs="Arial"/>
        </w:rPr>
        <w:t xml:space="preserve"> </w:t>
      </w:r>
      <w:r w:rsidR="00F84288">
        <w:rPr>
          <w:rFonts w:cs="Arial"/>
        </w:rPr>
        <w:t>se zavazuje</w:t>
      </w:r>
      <w:r w:rsidR="00F84288" w:rsidRPr="000D5032">
        <w:rPr>
          <w:rFonts w:cs="Arial"/>
        </w:rPr>
        <w:t xml:space="preserve"> </w:t>
      </w:r>
      <w:r w:rsidR="00C21E7E" w:rsidRPr="000D5032">
        <w:rPr>
          <w:rFonts w:cs="Arial"/>
        </w:rPr>
        <w:t xml:space="preserve">při plnění předmětu této smlouvy brát zřetel na provozní potřeby a požadavky objednatele. Jednotlivé činnosti budou </w:t>
      </w:r>
      <w:r>
        <w:rPr>
          <w:rFonts w:cs="Arial"/>
        </w:rPr>
        <w:t>zhotovitelem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>prováděny v úzké součinnosti s objednatelem, dle standardů objednatele a pravidel obvyklých v </w:t>
      </w:r>
      <w:r>
        <w:rPr>
          <w:rFonts w:cs="Arial"/>
        </w:rPr>
        <w:t>daném</w:t>
      </w:r>
      <w:r w:rsidR="00C21E7E" w:rsidRPr="000D5032">
        <w:rPr>
          <w:rFonts w:cs="Arial"/>
        </w:rPr>
        <w:t xml:space="preserve"> oboru.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>je povinen vynaložit maximální úsilí, aby docílil nejlepšího možného výsledku při plnění předmětu této smlouvy prostřednictvím využití svých zkušeností a znalostí</w:t>
      </w:r>
      <w:r>
        <w:rPr>
          <w:rFonts w:cs="Arial"/>
        </w:rPr>
        <w:t>, a aby dílo provedl ve vysoké kvalitě odpovídající charakteru a významu předmětu díla</w:t>
      </w:r>
      <w:r w:rsidR="00C21E7E" w:rsidRPr="000D5032">
        <w:rPr>
          <w:rFonts w:cs="Arial"/>
        </w:rPr>
        <w:t>.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 xml:space="preserve">se zavazuje dodržovat interní předpisy objednatele, se kterými byl objednatelem v dostatečném předstihu písemně seznámen.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C21E7E" w:rsidRPr="000D5032">
        <w:rPr>
          <w:rFonts w:cs="Arial"/>
        </w:rPr>
        <w:t xml:space="preserve"> prohlašuje, že se před uzavřením této smlouvy seznámil s požadavky objednatele i s místem a způsobem provádění </w:t>
      </w:r>
      <w:r>
        <w:rPr>
          <w:rFonts w:cs="Arial"/>
        </w:rPr>
        <w:t xml:space="preserve">díla </w:t>
      </w:r>
      <w:r w:rsidR="00C21E7E" w:rsidRPr="000D5032">
        <w:rPr>
          <w:rFonts w:cs="Arial"/>
        </w:rPr>
        <w:t xml:space="preserve">a má tak všechny potřebné údaje související s předmětem </w:t>
      </w:r>
      <w:r>
        <w:rPr>
          <w:rFonts w:cs="Arial"/>
        </w:rPr>
        <w:t>díla</w:t>
      </w:r>
      <w:r w:rsidR="00C21E7E" w:rsidRPr="000D5032">
        <w:rPr>
          <w:rFonts w:cs="Arial"/>
        </w:rPr>
        <w:t>.</w:t>
      </w:r>
    </w:p>
    <w:p w:rsidR="001E478B" w:rsidRDefault="00C21E7E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Jednotlivá plnění </w:t>
      </w:r>
      <w:r w:rsidR="00264EDD">
        <w:rPr>
          <w:rFonts w:cs="Arial"/>
        </w:rPr>
        <w:t>zhotovitele</w:t>
      </w:r>
      <w:r w:rsidRPr="000D5032">
        <w:rPr>
          <w:rFonts w:cs="Arial"/>
        </w:rPr>
        <w:t xml:space="preserve"> dle této smlouvy musí splňovat kvalitativní požadavky</w:t>
      </w:r>
      <w:r w:rsidR="00DC3BD9">
        <w:rPr>
          <w:rFonts w:cs="Arial"/>
        </w:rPr>
        <w:t xml:space="preserve"> podmínky</w:t>
      </w:r>
      <w:r w:rsidRPr="000D5032">
        <w:rPr>
          <w:rFonts w:cs="Arial"/>
        </w:rPr>
        <w:t xml:space="preserve"> definované</w:t>
      </w:r>
      <w:r w:rsidR="004B1B52">
        <w:rPr>
          <w:rFonts w:cs="Arial"/>
        </w:rPr>
        <w:t xml:space="preserve"> platnými a účinnými legislativními předpisy</w:t>
      </w:r>
      <w:r w:rsidRPr="000D5032">
        <w:rPr>
          <w:rFonts w:cs="Arial"/>
        </w:rPr>
        <w:t xml:space="preserve"> platnými normami ČSN nebo </w:t>
      </w:r>
      <w:r w:rsidR="008964FF">
        <w:rPr>
          <w:rFonts w:cs="Arial"/>
        </w:rPr>
        <w:t xml:space="preserve">normami </w:t>
      </w:r>
      <w:r w:rsidRPr="000D5032">
        <w:rPr>
          <w:rFonts w:cs="Arial"/>
        </w:rPr>
        <w:t xml:space="preserve">EN v případě, že příslušné české normy neexistují. Doporučené normy ČSN se pro </w:t>
      </w:r>
      <w:r w:rsidR="00264EDD">
        <w:rPr>
          <w:rFonts w:cs="Arial"/>
        </w:rPr>
        <w:t>dílo</w:t>
      </w:r>
      <w:r w:rsidRPr="000D5032">
        <w:rPr>
          <w:rFonts w:cs="Arial"/>
        </w:rPr>
        <w:t xml:space="preserve"> dle této smlouvy považují za normy závazné.</w:t>
      </w:r>
    </w:p>
    <w:p w:rsidR="00C21E7E" w:rsidRPr="000D5032" w:rsidRDefault="001E478B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Zhotovitel je povinen řídit se </w:t>
      </w:r>
      <w:r w:rsidR="008A2763">
        <w:rPr>
          <w:rFonts w:cs="Arial"/>
        </w:rPr>
        <w:t xml:space="preserve">rovněž </w:t>
      </w:r>
      <w:r>
        <w:rPr>
          <w:rFonts w:cs="Arial"/>
        </w:rPr>
        <w:t>návodem výrobce k</w:t>
      </w:r>
      <w:r w:rsidR="00D2006D">
        <w:rPr>
          <w:rFonts w:cs="Arial"/>
        </w:rPr>
        <w:t>ontrolovaných zařízení</w:t>
      </w:r>
      <w:r w:rsidR="00C50E77">
        <w:rPr>
          <w:rFonts w:cs="Arial"/>
        </w:rPr>
        <w:t>.</w:t>
      </w:r>
    </w:p>
    <w:p w:rsidR="0021553E" w:rsidRPr="00C50E77" w:rsidRDefault="0021553E" w:rsidP="00C50E77">
      <w:pPr>
        <w:pStyle w:val="Odstavec11"/>
        <w:ind w:hanging="612"/>
        <w:rPr>
          <w:rFonts w:cs="Arial"/>
        </w:rPr>
      </w:pPr>
      <w:r w:rsidRPr="00C50E77">
        <w:rPr>
          <w:rFonts w:cs="Arial"/>
        </w:rPr>
        <w:t>Zhotovitel provede veškeré činnosti osobami kvalifikovanými pro příslušnou činnost dle platných a účinných legislativních předpisů</w:t>
      </w:r>
      <w:r w:rsidR="00DC3BD9" w:rsidRPr="00C50E77">
        <w:rPr>
          <w:rFonts w:cs="Arial"/>
        </w:rPr>
        <w:t xml:space="preserve"> a v souladu s příslušnými ČSN normami</w:t>
      </w:r>
      <w:r w:rsidRPr="00C50E77">
        <w:rPr>
          <w:rFonts w:cs="Arial"/>
        </w:rPr>
        <w:t xml:space="preserve">. Zhotovitel odpovídá za chování osob provádějících dílo a za to, že osoby provádějící dílo budou mít veškerá potřebná úřední povolení a platná kvalifikační oprávnění pro provádění díla, zejména platná ověření odborné </w:t>
      </w:r>
      <w:proofErr w:type="gramStart"/>
      <w:r w:rsidRPr="00C50E77">
        <w:rPr>
          <w:rFonts w:cs="Arial"/>
        </w:rPr>
        <w:t>způsobilosti</w:t>
      </w:r>
      <w:r w:rsidR="00D2006D" w:rsidRPr="00C50E77">
        <w:rPr>
          <w:rFonts w:cs="Arial"/>
        </w:rPr>
        <w:t>.</w:t>
      </w:r>
      <w:r w:rsidR="00C50E77" w:rsidRPr="00C50E77" w:rsidDel="00C50E77">
        <w:rPr>
          <w:rFonts w:cs="Arial"/>
        </w:rPr>
        <w:t xml:space="preserve"> </w:t>
      </w:r>
      <w:r w:rsidRPr="00C50E77">
        <w:rPr>
          <w:rFonts w:cs="Arial"/>
        </w:rPr>
        <w:t>). Osoby</w:t>
      </w:r>
      <w:proofErr w:type="gramEnd"/>
      <w:r w:rsidRPr="00C50E77">
        <w:rPr>
          <w:rFonts w:cs="Arial"/>
        </w:rPr>
        <w:t xml:space="preserve"> provádějící dílo se musí vždy při předání pracoviště prokázat příslušnými ověřeními odborné způsobilosti dle předchozí věty v rozsahu potřebném pro provádění dané činnosti na díle.  </w:t>
      </w:r>
    </w:p>
    <w:p w:rsidR="00361704" w:rsidRDefault="00361704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 je povinen řídit se veškerými pokyny objednatele. Je však povinen písemně v dostatečném časovém předstihu upozornit objednatele na případnou nevhodnost jeho pokynů.</w:t>
      </w:r>
      <w:r w:rsidR="002A04D9">
        <w:rPr>
          <w:rFonts w:cs="Arial"/>
        </w:rPr>
        <w:t xml:space="preserve"> </w:t>
      </w:r>
    </w:p>
    <w:p w:rsidR="00444087" w:rsidRPr="00444087" w:rsidRDefault="00444087" w:rsidP="00444087">
      <w:pPr>
        <w:pStyle w:val="Odstavec11"/>
        <w:ind w:hanging="612"/>
        <w:rPr>
          <w:rFonts w:cs="Arial"/>
        </w:rPr>
      </w:pPr>
      <w:r w:rsidRPr="00444087">
        <w:rPr>
          <w:rFonts w:cs="Arial"/>
        </w:rPr>
        <w:t xml:space="preserve">Zhotovitel bere na vědomí, že: </w:t>
      </w:r>
    </w:p>
    <w:p w:rsidR="008964FF" w:rsidRDefault="00DC3BD9" w:rsidP="00365F46">
      <w:pPr>
        <w:pStyle w:val="Zkladntext2"/>
        <w:numPr>
          <w:ilvl w:val="0"/>
          <w:numId w:val="2"/>
        </w:numPr>
        <w:rPr>
          <w:rFonts w:cs="Arial"/>
          <w:b w:val="0"/>
          <w:sz w:val="20"/>
        </w:rPr>
      </w:pPr>
      <w:r>
        <w:rPr>
          <w:rFonts w:cs="Arial"/>
          <w:b w:val="0"/>
          <w:sz w:val="20"/>
          <w:lang w:val="cs-CZ"/>
        </w:rPr>
        <w:t>p</w:t>
      </w:r>
      <w:proofErr w:type="spellStart"/>
      <w:r w:rsidR="008964FF">
        <w:rPr>
          <w:rFonts w:cs="Arial"/>
          <w:b w:val="0"/>
          <w:sz w:val="20"/>
        </w:rPr>
        <w:t>ráce</w:t>
      </w:r>
      <w:proofErr w:type="spellEnd"/>
      <w:r w:rsidR="008964FF">
        <w:rPr>
          <w:rFonts w:cs="Arial"/>
          <w:b w:val="0"/>
          <w:sz w:val="20"/>
        </w:rPr>
        <w:t xml:space="preserve"> budou probíhat za plného provozu skladů </w:t>
      </w:r>
      <w:r>
        <w:rPr>
          <w:rFonts w:cs="Arial"/>
          <w:b w:val="0"/>
          <w:sz w:val="20"/>
          <w:lang w:val="cs-CZ"/>
        </w:rPr>
        <w:t>pohonných hmot</w:t>
      </w:r>
      <w:r w:rsidR="008964FF">
        <w:rPr>
          <w:rFonts w:cs="Arial"/>
          <w:b w:val="0"/>
          <w:sz w:val="20"/>
        </w:rPr>
        <w:t xml:space="preserve"> objednatele</w:t>
      </w:r>
      <w:r w:rsidR="00483D8B">
        <w:rPr>
          <w:rFonts w:cs="Arial"/>
          <w:b w:val="0"/>
          <w:sz w:val="20"/>
          <w:lang w:val="cs-CZ"/>
        </w:rPr>
        <w:t>,</w:t>
      </w:r>
      <w:r w:rsidR="008964FF">
        <w:rPr>
          <w:rFonts w:cs="Arial"/>
          <w:b w:val="0"/>
          <w:sz w:val="20"/>
        </w:rPr>
        <w:t xml:space="preserve"> </w:t>
      </w:r>
    </w:p>
    <w:p w:rsidR="00444087" w:rsidRPr="00444087" w:rsidRDefault="00444087" w:rsidP="00365F46">
      <w:pPr>
        <w:pStyle w:val="Zkladntext2"/>
        <w:numPr>
          <w:ilvl w:val="0"/>
          <w:numId w:val="2"/>
        </w:numPr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pracoviště</w:t>
      </w:r>
      <w:r w:rsidRPr="00444087">
        <w:rPr>
          <w:rFonts w:cs="Arial"/>
          <w:b w:val="0"/>
          <w:sz w:val="20"/>
        </w:rPr>
        <w:t xml:space="preserve"> bude umístěno a dílo bude prováděno za provozu </w:t>
      </w:r>
      <w:r>
        <w:rPr>
          <w:rFonts w:cs="Arial"/>
          <w:b w:val="0"/>
          <w:sz w:val="20"/>
        </w:rPr>
        <w:t>dotčených skladů</w:t>
      </w:r>
      <w:r w:rsidRPr="00444087">
        <w:rPr>
          <w:rFonts w:cs="Arial"/>
          <w:b w:val="0"/>
          <w:sz w:val="20"/>
        </w:rPr>
        <w:t xml:space="preserve"> pohonných hmot, ve kter</w:t>
      </w:r>
      <w:r>
        <w:rPr>
          <w:rFonts w:cs="Arial"/>
          <w:b w:val="0"/>
          <w:sz w:val="20"/>
        </w:rPr>
        <w:t>ých</w:t>
      </w:r>
      <w:r w:rsidRPr="00444087">
        <w:rPr>
          <w:rFonts w:cs="Arial"/>
          <w:b w:val="0"/>
          <w:sz w:val="20"/>
        </w:rPr>
        <w:t xml:space="preserve"> se </w:t>
      </w:r>
      <w:r w:rsidR="002D70DC">
        <w:rPr>
          <w:rFonts w:cs="Arial"/>
          <w:b w:val="0"/>
          <w:sz w:val="20"/>
          <w:lang w:val="cs-CZ"/>
        </w:rPr>
        <w:t>Z</w:t>
      </w:r>
      <w:proofErr w:type="spellStart"/>
      <w:r w:rsidR="0096186A">
        <w:rPr>
          <w:rFonts w:cs="Arial"/>
          <w:b w:val="0"/>
          <w:sz w:val="20"/>
        </w:rPr>
        <w:t>Z</w:t>
      </w:r>
      <w:proofErr w:type="spellEnd"/>
      <w:r w:rsidRPr="00444087">
        <w:rPr>
          <w:rFonts w:cs="Arial"/>
          <w:b w:val="0"/>
          <w:sz w:val="20"/>
        </w:rPr>
        <w:t xml:space="preserve"> nachází a že </w:t>
      </w:r>
      <w:r>
        <w:rPr>
          <w:rFonts w:cs="Arial"/>
          <w:b w:val="0"/>
          <w:sz w:val="20"/>
        </w:rPr>
        <w:t>tyto, podléhají</w:t>
      </w:r>
      <w:r w:rsidRPr="00444087">
        <w:rPr>
          <w:rFonts w:cs="Arial"/>
          <w:b w:val="0"/>
          <w:sz w:val="20"/>
        </w:rPr>
        <w:t xml:space="preserve"> právním předpisům o prevenci závažných havárií, přičemž zhotovitel nemá nárok na náhradu nákladů vzniklých opatřeními směřujícími k dodržování předpisů spojených s uvedenou skutečností,</w:t>
      </w:r>
    </w:p>
    <w:p w:rsidR="00444087" w:rsidRPr="00444087" w:rsidRDefault="00444087" w:rsidP="00365F46">
      <w:pPr>
        <w:pStyle w:val="Zkladntext2"/>
        <w:numPr>
          <w:ilvl w:val="0"/>
          <w:numId w:val="2"/>
        </w:numPr>
        <w:rPr>
          <w:rFonts w:cs="Arial"/>
          <w:b w:val="0"/>
          <w:sz w:val="20"/>
        </w:rPr>
      </w:pPr>
      <w:r w:rsidRPr="00444087">
        <w:rPr>
          <w:rFonts w:cs="Arial"/>
          <w:b w:val="0"/>
          <w:sz w:val="20"/>
        </w:rPr>
        <w:t xml:space="preserve">práce na díle budou prováděny </w:t>
      </w:r>
      <w:r w:rsidR="008964FF">
        <w:rPr>
          <w:rFonts w:cs="Arial"/>
          <w:b w:val="0"/>
          <w:sz w:val="20"/>
        </w:rPr>
        <w:t xml:space="preserve">také </w:t>
      </w:r>
      <w:r w:rsidRPr="00444087">
        <w:rPr>
          <w:rFonts w:cs="Arial"/>
          <w:b w:val="0"/>
          <w:sz w:val="20"/>
        </w:rPr>
        <w:t xml:space="preserve">v prostředí s vysokým požárním nebezpečím a prostory </w:t>
      </w:r>
      <w:r w:rsidR="00361704">
        <w:rPr>
          <w:rFonts w:cs="Arial"/>
          <w:b w:val="0"/>
          <w:sz w:val="20"/>
        </w:rPr>
        <w:t xml:space="preserve">skladů pohonných hmot, kde se </w:t>
      </w:r>
      <w:r w:rsidR="002D70DC">
        <w:rPr>
          <w:rFonts w:cs="Arial"/>
          <w:b w:val="0"/>
          <w:sz w:val="20"/>
          <w:lang w:val="cs-CZ"/>
        </w:rPr>
        <w:t>Z</w:t>
      </w:r>
      <w:proofErr w:type="spellStart"/>
      <w:r w:rsidR="0096186A">
        <w:rPr>
          <w:rFonts w:cs="Arial"/>
          <w:b w:val="0"/>
          <w:sz w:val="20"/>
        </w:rPr>
        <w:t>Z</w:t>
      </w:r>
      <w:proofErr w:type="spellEnd"/>
      <w:r w:rsidR="00361704">
        <w:rPr>
          <w:rFonts w:cs="Arial"/>
          <w:b w:val="0"/>
          <w:sz w:val="20"/>
        </w:rPr>
        <w:t xml:space="preserve"> nachází</w:t>
      </w:r>
      <w:r w:rsidR="00177F41">
        <w:rPr>
          <w:rFonts w:cs="Arial"/>
          <w:b w:val="0"/>
          <w:sz w:val="20"/>
        </w:rPr>
        <w:t>,</w:t>
      </w:r>
      <w:r w:rsidRPr="00444087">
        <w:rPr>
          <w:rFonts w:cs="Arial"/>
          <w:b w:val="0"/>
          <w:sz w:val="20"/>
        </w:rPr>
        <w:t xml:space="preserve"> jsou klasifikovány jako prostřed</w:t>
      </w:r>
      <w:r w:rsidR="00361704">
        <w:rPr>
          <w:rFonts w:cs="Arial"/>
          <w:b w:val="0"/>
          <w:sz w:val="20"/>
        </w:rPr>
        <w:t xml:space="preserve">í s nebezpečím výbuchu (ZÓNA </w:t>
      </w:r>
      <w:r w:rsidR="005E5091">
        <w:rPr>
          <w:rFonts w:cs="Arial"/>
          <w:b w:val="0"/>
          <w:sz w:val="20"/>
        </w:rPr>
        <w:t>0 až 2</w:t>
      </w:r>
      <w:r w:rsidRPr="00444087">
        <w:rPr>
          <w:rFonts w:cs="Arial"/>
          <w:b w:val="0"/>
          <w:sz w:val="20"/>
        </w:rPr>
        <w:t xml:space="preserve">), a </w:t>
      </w:r>
      <w:r w:rsidR="00483D8B">
        <w:rPr>
          <w:rFonts w:cs="Arial"/>
          <w:b w:val="0"/>
          <w:sz w:val="20"/>
          <w:lang w:val="cs-CZ"/>
        </w:rPr>
        <w:t xml:space="preserve">zhotovitel se </w:t>
      </w:r>
      <w:r w:rsidRPr="00444087">
        <w:rPr>
          <w:rFonts w:cs="Arial"/>
          <w:b w:val="0"/>
          <w:sz w:val="20"/>
        </w:rPr>
        <w:t>zavazuje přizpůsobit tomu veškeré zařízení a strojní vybavení použité k realizaci díla a také vybavení osob realizujících dílo z hlediska bezpečnosti práce</w:t>
      </w:r>
      <w:r w:rsidR="008964FF">
        <w:rPr>
          <w:rFonts w:cs="Arial"/>
          <w:b w:val="0"/>
          <w:sz w:val="20"/>
        </w:rPr>
        <w:t xml:space="preserve"> (antistatický oblek, antistatická obuv, ochranná přilba)</w:t>
      </w:r>
      <w:r w:rsidRPr="00444087">
        <w:rPr>
          <w:rFonts w:cs="Arial"/>
          <w:b w:val="0"/>
          <w:sz w:val="20"/>
        </w:rPr>
        <w:t>.</w:t>
      </w:r>
    </w:p>
    <w:p w:rsidR="00C21E7E" w:rsidRDefault="00C21E7E" w:rsidP="00C21E7E">
      <w:pPr>
        <w:rPr>
          <w:lang w:eastAsia="cs-CZ"/>
        </w:rPr>
      </w:pPr>
    </w:p>
    <w:p w:rsidR="008A2763" w:rsidRDefault="008A2763" w:rsidP="002D70DC">
      <w:pPr>
        <w:pStyle w:val="Odstavec11"/>
      </w:pPr>
      <w:r>
        <w:t>Zhotovitel se zavazuje provádět školení osob objednatele v termínu a v místě plnění sjednaném v harmonogramu revizí, přičemž zhotovitel je povinen o průběhu každého jednotlivého školení vyhotovit podrobný zápis podepsaný ze strany zhotovitele, který zhotovitel předá zástupci objednatele. Zhotovitel je povinen účastníkům školení vydat osvědčení o absolvování školení.</w:t>
      </w:r>
    </w:p>
    <w:p w:rsidR="008A2763" w:rsidRDefault="008A2763" w:rsidP="008A2763">
      <w:pPr>
        <w:pStyle w:val="Odstavec11"/>
      </w:pPr>
      <w:r>
        <w:t>Objednatel se zavazuje zhotoviteli pro provádění díla poskytnout nezbytnou součinnost spočívající zejména v seznámení zhotovitele s vnitřními předpisy objednatele, umožnění vstupu pro osoby a techniku zadavatele do konkrétních míst plnění – skladů pohonných hmot, zajištění účasti osob objednatele na školení a poskytnutí součinnosti dle sjednaného harmonogramu revizí. Objednatel rovněž poskytne zhotoviteli dostupnou dokumentaci k předmětným ZZ, na nichž budou činnosti zhotovitelem prováděny.</w:t>
      </w:r>
    </w:p>
    <w:p w:rsidR="002D70DC" w:rsidRDefault="002D70DC" w:rsidP="002D70DC">
      <w:pPr>
        <w:pStyle w:val="Odstavec11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 w:rsidR="002D472D">
        <w:t>s</w:t>
      </w:r>
      <w:r w:rsidRPr="00BC323C">
        <w:t xml:space="preserve">mluvních stran přičteno podle </w:t>
      </w:r>
      <w:r w:rsidRPr="00BC323C">
        <w:lastRenderedPageBreak/>
        <w:t>zákona č. 418/2011 Sb., o trestní odpovědnosti právnických osob a řízení proti nim nebo nevznikla trestní odpovědnost fyzických osob (včetně zaměstnanců) podle trestního zákona</w:t>
      </w:r>
      <w:r w:rsidR="002D472D">
        <w:t xml:space="preserve"> č. 40/2009 Sb.</w:t>
      </w:r>
      <w:r w:rsidRPr="00BC323C">
        <w:t xml:space="preserve">, případně nebylo zahájeno trestní stíhání proti jakékoliv ze </w:t>
      </w:r>
      <w:r w:rsidR="002D472D">
        <w:t>s</w:t>
      </w:r>
      <w:r w:rsidRPr="00BC323C">
        <w:t xml:space="preserve">mluvních stran včetně jejích zaměstnanců podle platných právních předpisů. Příslušná </w:t>
      </w:r>
      <w:r w:rsidR="002D472D">
        <w:t>s</w:t>
      </w:r>
      <w:r w:rsidRPr="00BC323C">
        <w:t>mluvní strana</w:t>
      </w:r>
      <w:r w:rsidR="002D472D">
        <w:t xml:space="preserve"> - zhotovitel</w:t>
      </w:r>
      <w:r w:rsidRPr="00BC323C">
        <w:t xml:space="preserve"> prohlašuje, že se seznámila s Etickým kodexem ČEPRO, a.s. a zavazuje se tento dodržovat na vlastní náklady a odpovědnost při plnění svých závazků vzniklých z této </w:t>
      </w:r>
      <w:r w:rsidR="00731ABD">
        <w:t>s</w:t>
      </w:r>
      <w:r w:rsidRPr="00BC323C">
        <w:t xml:space="preserve">mlouvy. Etický kodex ČEPRO, a.s. je uveřejněn na adrese </w:t>
      </w:r>
      <w:hyperlink r:id="rId9" w:history="1">
        <w:r w:rsidRPr="00CD4EC2">
          <w:rPr>
            <w:rStyle w:val="Hypertextovodkaz"/>
          </w:rPr>
          <w:t>https://www.ceproas.cz/eticky-kodex</w:t>
        </w:r>
      </w:hyperlink>
      <w:r>
        <w:rPr>
          <w:rStyle w:val="Hypertextovodkaz"/>
        </w:rPr>
        <w:t>.pdf</w:t>
      </w:r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 w:rsidR="00731ABD">
        <w:t>s</w:t>
      </w:r>
      <w:r w:rsidRPr="00BC323C">
        <w:t xml:space="preserve">mluvní strana povinna neprodleně oznámit druhé </w:t>
      </w:r>
      <w:r w:rsidR="00731ABD">
        <w:t>s</w:t>
      </w:r>
      <w:r w:rsidRPr="00BC323C">
        <w:t>mluvní straně bez ohledu a nad rámec splnění případné zákonné oznamovací povinnosti.</w:t>
      </w:r>
    </w:p>
    <w:p w:rsidR="002D70DC" w:rsidRPr="00621C7C" w:rsidRDefault="002D70DC" w:rsidP="002D70DC">
      <w:pPr>
        <w:pStyle w:val="Odstavec11"/>
      </w:pPr>
      <w:r w:rsidRPr="00BC323C">
        <w:t xml:space="preserve">Smluvní strany se zavazují a prohlašují, že splňují a budou po celou dobu trvání této </w:t>
      </w:r>
      <w:r w:rsidR="00731ABD">
        <w:t>s</w:t>
      </w:r>
      <w:r w:rsidRPr="00BC323C">
        <w:t xml:space="preserve">mlouvy dodržovat a splňovat kritéria a standardy chování společnosti ČEPRO, a.s. v obchodním styku, specifikované a uveřejněné na adrese </w:t>
      </w:r>
      <w:hyperlink r:id="rId10" w:history="1">
        <w:r w:rsidRPr="00CD4EC2">
          <w:rPr>
            <w:rStyle w:val="Hypertextovodkaz"/>
          </w:rPr>
          <w:t>https://www.ceproas.cz/vyberova-rizení</w:t>
        </w:r>
      </w:hyperlink>
      <w:r>
        <w:t xml:space="preserve"> </w:t>
      </w:r>
      <w:r w:rsidRPr="00BC323C">
        <w:t>a etické zásady, obsažené v Etickém kodexu ČEPRO, a.s.</w:t>
      </w:r>
      <w:r>
        <w:t xml:space="preserve"> </w:t>
      </w:r>
    </w:p>
    <w:p w:rsidR="00961AD5" w:rsidRDefault="00961AD5" w:rsidP="00567462">
      <w:pPr>
        <w:pStyle w:val="Nadpis2"/>
      </w:pPr>
      <w:r>
        <w:t xml:space="preserve">PRACOVIŠTĚ/ </w:t>
      </w:r>
      <w:r w:rsidR="0033108A">
        <w:t>PRACOVNÍ VÝKAZ</w:t>
      </w:r>
    </w:p>
    <w:p w:rsidR="00961AD5" w:rsidRPr="000D5032" w:rsidRDefault="00961AD5" w:rsidP="005A672F">
      <w:pPr>
        <w:pStyle w:val="Odstavec11"/>
        <w:ind w:hanging="612"/>
        <w:rPr>
          <w:rFonts w:cs="Arial"/>
        </w:rPr>
      </w:pPr>
      <w:bookmarkStart w:id="6" w:name="_Ref352940876"/>
      <w:r w:rsidRPr="000D5032">
        <w:rPr>
          <w:rFonts w:cs="Arial"/>
        </w:rPr>
        <w:t xml:space="preserve">Pro </w:t>
      </w:r>
      <w:r>
        <w:rPr>
          <w:rFonts w:cs="Arial"/>
        </w:rPr>
        <w:t>provedení díla</w:t>
      </w:r>
      <w:r w:rsidR="00731ABD">
        <w:rPr>
          <w:rFonts w:cs="Arial"/>
        </w:rPr>
        <w:t>/příslušné části díla</w:t>
      </w:r>
      <w:r>
        <w:rPr>
          <w:rFonts w:cs="Arial"/>
        </w:rPr>
        <w:t xml:space="preserve"> v každém jednotlivém místě plnění předá objednatel zhotoviteli v dotčeném místě plnění </w:t>
      </w:r>
      <w:r w:rsidRPr="000D5032">
        <w:rPr>
          <w:rFonts w:cs="Arial"/>
        </w:rPr>
        <w:t xml:space="preserve">pracoviště v den, který bude v harmonogramu revizí označen za </w:t>
      </w:r>
      <w:r>
        <w:rPr>
          <w:rFonts w:cs="Arial"/>
        </w:rPr>
        <w:t>termín</w:t>
      </w:r>
      <w:r w:rsidRPr="000D5032">
        <w:rPr>
          <w:rFonts w:cs="Arial"/>
        </w:rPr>
        <w:t xml:space="preserve"> zahájení</w:t>
      </w:r>
      <w:r>
        <w:rPr>
          <w:rFonts w:cs="Arial"/>
        </w:rPr>
        <w:t xml:space="preserve">. </w:t>
      </w:r>
      <w:r w:rsidRPr="000D5032">
        <w:rPr>
          <w:rFonts w:cs="Arial"/>
        </w:rPr>
        <w:t xml:space="preserve">O předání </w:t>
      </w:r>
      <w:r>
        <w:rPr>
          <w:rFonts w:cs="Arial"/>
        </w:rPr>
        <w:t xml:space="preserve">a převzetí </w:t>
      </w:r>
      <w:r w:rsidRPr="000D5032">
        <w:rPr>
          <w:rFonts w:cs="Arial"/>
        </w:rPr>
        <w:t>pracoviště bude</w:t>
      </w:r>
      <w:r>
        <w:rPr>
          <w:rFonts w:cs="Arial"/>
        </w:rPr>
        <w:t xml:space="preserve"> smluvními stranami </w:t>
      </w:r>
      <w:r w:rsidRPr="000D5032">
        <w:rPr>
          <w:rFonts w:cs="Arial"/>
        </w:rPr>
        <w:t xml:space="preserve">sepsán </w:t>
      </w:r>
      <w:r>
        <w:rPr>
          <w:rFonts w:cs="Arial"/>
        </w:rPr>
        <w:t xml:space="preserve">písemný </w:t>
      </w:r>
      <w:r w:rsidRPr="000D5032">
        <w:rPr>
          <w:rFonts w:cs="Arial"/>
        </w:rPr>
        <w:t>protokol o předání a převzetí pracoviště, jenž bude stvrzen podpisy</w:t>
      </w:r>
      <w:r>
        <w:rPr>
          <w:rFonts w:cs="Arial"/>
        </w:rPr>
        <w:t xml:space="preserve"> </w:t>
      </w:r>
      <w:r w:rsidR="00F84288">
        <w:rPr>
          <w:rFonts w:cs="Arial"/>
        </w:rPr>
        <w:t xml:space="preserve">příslušných </w:t>
      </w:r>
      <w:r>
        <w:rPr>
          <w:rFonts w:cs="Arial"/>
        </w:rPr>
        <w:t>oprávněných osob</w:t>
      </w:r>
      <w:r w:rsidR="004F6654">
        <w:rPr>
          <w:rFonts w:cs="Arial"/>
        </w:rPr>
        <w:t xml:space="preserve"> </w:t>
      </w:r>
      <w:r w:rsidRPr="000D5032">
        <w:rPr>
          <w:rFonts w:cs="Arial"/>
        </w:rPr>
        <w:t>obou smluvních stran</w:t>
      </w:r>
      <w:r w:rsidR="004F6654">
        <w:rPr>
          <w:rFonts w:cs="Arial"/>
        </w:rPr>
        <w:t xml:space="preserve"> pro dané jednotlivé místo plnění</w:t>
      </w:r>
      <w:r w:rsidR="00F84288">
        <w:rPr>
          <w:rFonts w:cs="Arial"/>
        </w:rPr>
        <w:t xml:space="preserve"> uveden</w:t>
      </w:r>
      <w:r w:rsidR="001953A0">
        <w:rPr>
          <w:rFonts w:cs="Arial"/>
        </w:rPr>
        <w:t>é</w:t>
      </w:r>
      <w:r w:rsidR="00F84288">
        <w:rPr>
          <w:rFonts w:cs="Arial"/>
        </w:rPr>
        <w:t xml:space="preserve"> v příloze č. </w:t>
      </w:r>
      <w:r w:rsidR="001953A0">
        <w:rPr>
          <w:rFonts w:cs="Arial"/>
        </w:rPr>
        <w:t>3</w:t>
      </w:r>
      <w:r w:rsidR="00F84288">
        <w:rPr>
          <w:rFonts w:cs="Arial"/>
        </w:rPr>
        <w:t xml:space="preserve"> </w:t>
      </w:r>
      <w:proofErr w:type="gramStart"/>
      <w:r w:rsidR="00F84288">
        <w:rPr>
          <w:rFonts w:cs="Arial"/>
        </w:rPr>
        <w:t>této</w:t>
      </w:r>
      <w:proofErr w:type="gramEnd"/>
      <w:r w:rsidR="00F84288">
        <w:rPr>
          <w:rFonts w:cs="Arial"/>
        </w:rPr>
        <w:t xml:space="preserve"> smlouvy</w:t>
      </w:r>
      <w:r w:rsidRPr="000D5032">
        <w:rPr>
          <w:rFonts w:cs="Arial"/>
        </w:rPr>
        <w:t>.</w:t>
      </w:r>
      <w:r w:rsidR="00F85514">
        <w:rPr>
          <w:rFonts w:cs="Arial"/>
        </w:rPr>
        <w:t xml:space="preserve"> </w:t>
      </w:r>
      <w:r w:rsidR="00F85514" w:rsidRPr="00F85514">
        <w:rPr>
          <w:rFonts w:cs="Arial"/>
        </w:rPr>
        <w:t xml:space="preserve">Pokud se zhotovitel k přejímce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 nedostaví, nemá právo uplatňovat posunutí termínu plnění z titulu pozdního předání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. </w:t>
      </w:r>
      <w:bookmarkEnd w:id="6"/>
    </w:p>
    <w:p w:rsidR="00F85514" w:rsidRDefault="00F85514" w:rsidP="005A672F">
      <w:pPr>
        <w:pStyle w:val="Odstavec11"/>
        <w:ind w:hanging="612"/>
        <w:rPr>
          <w:rFonts w:cs="Arial"/>
        </w:rPr>
      </w:pPr>
      <w:r w:rsidRPr="00F85514">
        <w:rPr>
          <w:rFonts w:cs="Arial"/>
        </w:rPr>
        <w:t xml:space="preserve">Pokud bude zhotovitel využívat pro část zařízení </w:t>
      </w:r>
      <w:r>
        <w:rPr>
          <w:rFonts w:cs="Arial"/>
        </w:rPr>
        <w:t xml:space="preserve">pracoviště </w:t>
      </w:r>
      <w:r w:rsidRPr="00F85514">
        <w:rPr>
          <w:rFonts w:cs="Arial"/>
        </w:rPr>
        <w:t xml:space="preserve">prostory objednatele, zavazuje se zhotovitel průběžně hradit nájemné dohodnuté při předání </w:t>
      </w:r>
      <w:r>
        <w:rPr>
          <w:rFonts w:cs="Arial"/>
        </w:rPr>
        <w:t>pracoviště</w:t>
      </w:r>
      <w:r w:rsidRPr="00F85514">
        <w:rPr>
          <w:rFonts w:cs="Arial"/>
        </w:rPr>
        <w:t xml:space="preserve"> a zapsané v </w:t>
      </w:r>
      <w:r>
        <w:rPr>
          <w:rFonts w:cs="Arial"/>
        </w:rPr>
        <w:t xml:space="preserve">protokolu o předání a převzetí pracoviště. </w:t>
      </w:r>
    </w:p>
    <w:p w:rsidR="00F85514" w:rsidRPr="00F85514" w:rsidRDefault="00F85514" w:rsidP="00022844">
      <w:pPr>
        <w:pStyle w:val="Odstavec11"/>
        <w:ind w:hanging="612"/>
        <w:rPr>
          <w:rFonts w:cs="Arial"/>
        </w:rPr>
      </w:pPr>
      <w:r w:rsidRPr="00F85514">
        <w:t xml:space="preserve">Objednatel nezajišťuje uzavřený sklad, poskytne zhotoviteli pouze možnost umístění </w:t>
      </w:r>
      <w:r w:rsidRPr="002945BA">
        <w:rPr>
          <w:rFonts w:cs="Arial"/>
        </w:rPr>
        <w:t>zařízení</w:t>
      </w:r>
      <w:r w:rsidRPr="00F85514">
        <w:t xml:space="preserve">, strojů a materiálu nezbytného k realizaci díla na </w:t>
      </w:r>
      <w:r>
        <w:t>pracovišti</w:t>
      </w:r>
      <w:r w:rsidRPr="00F85514">
        <w:t xml:space="preserve"> dle možnosti v době provádění prací na díle. Objednatel rovněž neposkytuje pro zhotovitele šatny. </w:t>
      </w:r>
      <w:r w:rsidR="00DB5B14">
        <w:t xml:space="preserve">Objednatel </w:t>
      </w:r>
      <w:r w:rsidR="00DB5B14" w:rsidRPr="00DB5B14">
        <w:t>poskytne sociální zařízení (WC).</w:t>
      </w:r>
    </w:p>
    <w:p w:rsidR="00DB5B14" w:rsidRPr="002945BA" w:rsidRDefault="00DB5B14" w:rsidP="00022844">
      <w:pPr>
        <w:pStyle w:val="Odstavec11"/>
        <w:ind w:hanging="612"/>
        <w:rPr>
          <w:rFonts w:cs="Arial"/>
        </w:rPr>
      </w:pPr>
      <w:r w:rsidRPr="00DB5B14">
        <w:t xml:space="preserve">V </w:t>
      </w:r>
      <w:r w:rsidRPr="002945BA">
        <w:rPr>
          <w:rFonts w:cs="Arial"/>
        </w:rPr>
        <w:t>místech</w:t>
      </w:r>
      <w:r>
        <w:t>, kde je zdroj elektrické</w:t>
      </w:r>
      <w:r w:rsidRPr="00DB5B14">
        <w:t xml:space="preserve"> energie a vody (sklady</w:t>
      </w:r>
      <w:r>
        <w:t xml:space="preserve"> objednatele</w:t>
      </w:r>
      <w:r w:rsidRPr="00DB5B14">
        <w:t>)</w:t>
      </w:r>
      <w:r w:rsidR="00E579A1">
        <w:t>,</w:t>
      </w:r>
      <w:r w:rsidRPr="00DB5B14">
        <w:t xml:space="preserve"> poskytne </w:t>
      </w:r>
      <w:r>
        <w:t>objednatel</w:t>
      </w:r>
      <w:r w:rsidRPr="00DB5B14">
        <w:t xml:space="preserve"> </w:t>
      </w:r>
      <w:r>
        <w:t>zhotoviteli</w:t>
      </w:r>
      <w:r w:rsidRPr="00DB5B14">
        <w:t xml:space="preserve"> napojení na tyto zdroje.</w:t>
      </w:r>
    </w:p>
    <w:p w:rsidR="00DB5B14" w:rsidRPr="00DB5B14" w:rsidRDefault="00DB5B14" w:rsidP="00022844">
      <w:pPr>
        <w:pStyle w:val="Odstavec11"/>
        <w:ind w:hanging="612"/>
      </w:pPr>
      <w:r w:rsidRPr="00DB5B14">
        <w:t xml:space="preserve">Zhotovení, udržování a odstranění potřebných zábran, lávek, (kromě samostatně oceněných částí) a osvětlení po dobu realizace </w:t>
      </w:r>
      <w:r w:rsidR="00E579A1">
        <w:t>díla</w:t>
      </w:r>
      <w:r w:rsidR="00E579A1" w:rsidRPr="00DB5B14">
        <w:t xml:space="preserve"> </w:t>
      </w:r>
      <w:r w:rsidRPr="00DB5B14">
        <w:t>je součástí cen</w:t>
      </w:r>
      <w:r>
        <w:t xml:space="preserve"> uvedených v příloze č. </w:t>
      </w:r>
      <w:r w:rsidR="001953A0">
        <w:t>2</w:t>
      </w:r>
      <w:r>
        <w:t xml:space="preserve"> </w:t>
      </w:r>
      <w:proofErr w:type="gramStart"/>
      <w:r>
        <w:t>této</w:t>
      </w:r>
      <w:proofErr w:type="gramEnd"/>
      <w:r>
        <w:t xml:space="preserve"> smlouvy</w:t>
      </w:r>
      <w:r w:rsidRPr="00DB5B14">
        <w:t xml:space="preserve">, není-li </w:t>
      </w:r>
      <w:r>
        <w:t xml:space="preserve">v příloze č. </w:t>
      </w:r>
      <w:r w:rsidR="001953A0">
        <w:t>2</w:t>
      </w:r>
      <w:r>
        <w:t xml:space="preserve"> t</w:t>
      </w:r>
      <w:r w:rsidRPr="00DB5B14">
        <w:t>éto smlouvy výslovně uvedeno jinak.</w:t>
      </w:r>
    </w:p>
    <w:p w:rsidR="00F85514" w:rsidRPr="002945BA" w:rsidRDefault="00DB5B14" w:rsidP="00022844">
      <w:pPr>
        <w:pStyle w:val="Odstavec11"/>
        <w:ind w:hanging="612"/>
        <w:rPr>
          <w:rFonts w:cs="Arial"/>
        </w:rPr>
      </w:pPr>
      <w:r>
        <w:t>Zhotovitel</w:t>
      </w:r>
      <w:r w:rsidRPr="00D318CE">
        <w:t xml:space="preserve"> zodpovídá za řádnou ochranu veškeré zeleně v místě realizace </w:t>
      </w:r>
      <w:r>
        <w:t>díla</w:t>
      </w:r>
      <w:r w:rsidRPr="00D318CE">
        <w:t xml:space="preserve"> a na sousedních plochách. </w:t>
      </w:r>
      <w:r>
        <w:t>Z</w:t>
      </w:r>
      <w:r w:rsidRPr="00D318CE">
        <w:t xml:space="preserve">eleň </w:t>
      </w:r>
      <w:r>
        <w:t>p</w:t>
      </w:r>
      <w:r w:rsidRPr="00D318CE">
        <w:t xml:space="preserve">oškozenou nebo zničenou </w:t>
      </w:r>
      <w:r>
        <w:t xml:space="preserve">zhotovitelem </w:t>
      </w:r>
      <w:r w:rsidRPr="00D318CE">
        <w:t xml:space="preserve">je povinen </w:t>
      </w:r>
      <w:r>
        <w:t xml:space="preserve">zhotovitel </w:t>
      </w:r>
      <w:r w:rsidRPr="00D318CE">
        <w:t>nahradit.</w:t>
      </w:r>
    </w:p>
    <w:p w:rsidR="00DB5B14" w:rsidRPr="00F85514" w:rsidRDefault="00DB5B14" w:rsidP="00022844">
      <w:pPr>
        <w:pStyle w:val="Odstavec11"/>
        <w:ind w:hanging="612"/>
        <w:rPr>
          <w:rFonts w:cs="Arial"/>
        </w:rPr>
      </w:pPr>
      <w:r>
        <w:t>Zhotovitel</w:t>
      </w:r>
      <w:r w:rsidRPr="00D318CE">
        <w:t xml:space="preserve"> zodpovídá za udržení pořádku na vlastním pracovišti. V případě, že </w:t>
      </w:r>
      <w:r>
        <w:t>zhotovitel nezajistí likvidaci vlastního odpadu a zbytků materiálu, odstraní je objednatel sám na náklady zhotovitele. Zhotovitel je povinen uhradit náklady objednatele, které mu byly v této souvislosti objednatelem vyúčtovány.</w:t>
      </w:r>
    </w:p>
    <w:p w:rsidR="00961AD5" w:rsidRPr="00F85514" w:rsidRDefault="00961AD5" w:rsidP="006040B2">
      <w:pPr>
        <w:pStyle w:val="Odstavec11"/>
      </w:pPr>
      <w:r w:rsidRPr="00F85514">
        <w:t xml:space="preserve">O průběhu provádění </w:t>
      </w:r>
      <w:r w:rsidR="00F85514">
        <w:t>díla zhotovitelem</w:t>
      </w:r>
      <w:r w:rsidRPr="00F85514">
        <w:t xml:space="preserve"> v</w:t>
      </w:r>
      <w:r w:rsidR="00F85514">
        <w:t xml:space="preserve"> každém jednotlivém </w:t>
      </w:r>
      <w:r w:rsidRPr="00F85514">
        <w:t>místě plnění bude</w:t>
      </w:r>
      <w:r w:rsidR="00F85514">
        <w:t xml:space="preserve"> veden </w:t>
      </w:r>
      <w:r w:rsidR="0033108A">
        <w:t xml:space="preserve">pracovní </w:t>
      </w:r>
      <w:r w:rsidR="00F81C47">
        <w:t>výkaz</w:t>
      </w:r>
      <w:r w:rsidRPr="00F85514">
        <w:t xml:space="preserve">. Osoby oprávněné zapisovat skutečnosti do </w:t>
      </w:r>
      <w:r w:rsidR="00590F45">
        <w:t>pra</w:t>
      </w:r>
      <w:r w:rsidR="00F81C47">
        <w:t>c</w:t>
      </w:r>
      <w:r w:rsidR="0033108A">
        <w:t>ovního výkazu</w:t>
      </w:r>
      <w:r w:rsidR="00F85514">
        <w:t xml:space="preserve"> </w:t>
      </w:r>
      <w:r w:rsidR="00F84288">
        <w:t xml:space="preserve">za </w:t>
      </w:r>
      <w:r w:rsidR="006040B2">
        <w:t>objednatele</w:t>
      </w:r>
      <w:r w:rsidRPr="00F85514">
        <w:t xml:space="preserve"> jsou pro jednotlivá místa plnění stanoveny v příloze č. </w:t>
      </w:r>
      <w:r w:rsidR="001953A0">
        <w:t>3</w:t>
      </w:r>
      <w:r w:rsidRPr="00F85514">
        <w:t xml:space="preserve"> této smlouvy</w:t>
      </w:r>
      <w:r w:rsidR="006040B2">
        <w:t>, a o</w:t>
      </w:r>
      <w:r w:rsidR="006040B2" w:rsidRPr="006040B2">
        <w:rPr>
          <w:rFonts w:cs="Arial"/>
        </w:rPr>
        <w:t xml:space="preserve">soby oprávněné zapisovat skutečnosti do pracovního výkazu za </w:t>
      </w:r>
      <w:r w:rsidR="006040B2">
        <w:rPr>
          <w:rFonts w:cs="Arial"/>
        </w:rPr>
        <w:t xml:space="preserve">zhotovitele </w:t>
      </w:r>
      <w:r w:rsidR="006040B2" w:rsidRPr="006040B2">
        <w:rPr>
          <w:rFonts w:cs="Arial"/>
        </w:rPr>
        <w:t xml:space="preserve">jsou stanoveny v příloze č. </w:t>
      </w:r>
      <w:r w:rsidR="006040B2">
        <w:rPr>
          <w:rFonts w:cs="Arial"/>
        </w:rPr>
        <w:t>4</w:t>
      </w:r>
      <w:r w:rsidR="006040B2" w:rsidRPr="006040B2">
        <w:rPr>
          <w:rFonts w:cs="Arial"/>
        </w:rPr>
        <w:t xml:space="preserve"> </w:t>
      </w:r>
      <w:proofErr w:type="gramStart"/>
      <w:r w:rsidR="006040B2" w:rsidRPr="006040B2">
        <w:rPr>
          <w:rFonts w:cs="Arial"/>
        </w:rPr>
        <w:t>této</w:t>
      </w:r>
      <w:proofErr w:type="gramEnd"/>
      <w:r w:rsidR="006040B2" w:rsidRPr="006040B2">
        <w:rPr>
          <w:rFonts w:cs="Arial"/>
        </w:rPr>
        <w:t xml:space="preserve"> smlouvy</w:t>
      </w:r>
      <w:r w:rsidR="00F85514">
        <w:t xml:space="preserve">. </w:t>
      </w:r>
    </w:p>
    <w:p w:rsidR="00961AD5" w:rsidRPr="00961AD5" w:rsidRDefault="00961AD5" w:rsidP="00961AD5">
      <w:pPr>
        <w:rPr>
          <w:lang w:eastAsia="cs-CZ"/>
        </w:rPr>
      </w:pPr>
    </w:p>
    <w:p w:rsidR="00BD3C6C" w:rsidRDefault="00BD3C6C" w:rsidP="00567462">
      <w:pPr>
        <w:pStyle w:val="Nadpis2"/>
      </w:pPr>
      <w:bookmarkStart w:id="7" w:name="_Ref353192312"/>
      <w:r>
        <w:lastRenderedPageBreak/>
        <w:t>PŘEDÁNÍ A PŘEVZETÍ</w:t>
      </w:r>
      <w:r w:rsidR="00961AD5">
        <w:t xml:space="preserve"> DÍLA</w:t>
      </w:r>
      <w:bookmarkEnd w:id="7"/>
    </w:p>
    <w:p w:rsidR="00F25097" w:rsidRDefault="001C1925" w:rsidP="00365F46">
      <w:pPr>
        <w:pStyle w:val="Odstavec11"/>
        <w:numPr>
          <w:ilvl w:val="1"/>
          <w:numId w:val="4"/>
        </w:numPr>
        <w:ind w:hanging="612"/>
      </w:pPr>
      <w:r w:rsidRPr="000D5032">
        <w:t xml:space="preserve">Po provedení </w:t>
      </w:r>
      <w:r w:rsidR="00DE4521">
        <w:t xml:space="preserve">činnosti zhotovitele, resp. po </w:t>
      </w:r>
      <w:r w:rsidR="00F25097">
        <w:t>řádné</w:t>
      </w:r>
      <w:r w:rsidR="00DE4521">
        <w:t>m</w:t>
      </w:r>
      <w:r w:rsidR="00F25097">
        <w:t xml:space="preserve"> a bezvadné</w:t>
      </w:r>
      <w:r w:rsidR="00DE4521">
        <w:t>m provedení</w:t>
      </w:r>
      <w:r w:rsidR="00F25097">
        <w:t xml:space="preserve"> </w:t>
      </w:r>
      <w:r w:rsidR="00E539FA">
        <w:t xml:space="preserve">části </w:t>
      </w:r>
      <w:r w:rsidR="00F25097">
        <w:t xml:space="preserve">díla </w:t>
      </w:r>
      <w:r w:rsidR="00E539FA">
        <w:t>uvedené v harmonogramu revizí</w:t>
      </w:r>
      <w:r w:rsidR="00F25097">
        <w:t xml:space="preserve"> zhotovitel zorganizuje přejímku </w:t>
      </w:r>
      <w:r w:rsidR="00F25097" w:rsidRPr="00F25097">
        <w:t xml:space="preserve">a pro účely přejímky </w:t>
      </w:r>
      <w:r w:rsidR="00E539FA">
        <w:t>této části</w:t>
      </w:r>
      <w:r w:rsidR="00E579A1">
        <w:t xml:space="preserve"> </w:t>
      </w:r>
      <w:r w:rsidR="00F25097">
        <w:t xml:space="preserve">díla </w:t>
      </w:r>
      <w:r w:rsidR="00F25097" w:rsidRPr="00F25097">
        <w:t xml:space="preserve">a před přejímkou </w:t>
      </w:r>
      <w:r w:rsidR="0073746C">
        <w:t xml:space="preserve">zhotovitel </w:t>
      </w:r>
      <w:r w:rsidR="00F25097" w:rsidRPr="00F25097">
        <w:t>před</w:t>
      </w:r>
      <w:r w:rsidR="0073746C">
        <w:t>á</w:t>
      </w:r>
      <w:r w:rsidR="00F25097" w:rsidRPr="00F25097">
        <w:t xml:space="preserve"> </w:t>
      </w:r>
      <w:r w:rsidR="00F25097">
        <w:t xml:space="preserve">objednateli včas mimo jiné tyto </w:t>
      </w:r>
      <w:r w:rsidR="00F25097" w:rsidRPr="00F25097">
        <w:t>nezbytné doklady</w:t>
      </w:r>
      <w:r w:rsidR="00F25097">
        <w:t>:</w:t>
      </w:r>
    </w:p>
    <w:p w:rsidR="00BF6B39" w:rsidRDefault="00BF6B39" w:rsidP="00365F46">
      <w:pPr>
        <w:pStyle w:val="Odstavec11"/>
        <w:numPr>
          <w:ilvl w:val="0"/>
          <w:numId w:val="3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návrh předávacího protokolu,</w:t>
      </w:r>
    </w:p>
    <w:p w:rsidR="00F25097" w:rsidRPr="0033108A" w:rsidRDefault="006040B2" w:rsidP="00365F46">
      <w:pPr>
        <w:pStyle w:val="Odstavec11"/>
        <w:numPr>
          <w:ilvl w:val="0"/>
          <w:numId w:val="3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 xml:space="preserve">doklady uvedené u </w:t>
      </w:r>
      <w:r w:rsidR="00731ABD">
        <w:rPr>
          <w:rFonts w:cs="Arial"/>
        </w:rPr>
        <w:t xml:space="preserve">a vztahující se k </w:t>
      </w:r>
      <w:r>
        <w:rPr>
          <w:rFonts w:cs="Arial"/>
        </w:rPr>
        <w:t>jednotlivý</w:t>
      </w:r>
      <w:r w:rsidR="00731ABD">
        <w:rPr>
          <w:rFonts w:cs="Arial"/>
        </w:rPr>
        <w:t>m</w:t>
      </w:r>
      <w:r>
        <w:rPr>
          <w:rFonts w:cs="Arial"/>
        </w:rPr>
        <w:t xml:space="preserve"> činnost</w:t>
      </w:r>
      <w:r w:rsidR="00731ABD">
        <w:rPr>
          <w:rFonts w:cs="Arial"/>
        </w:rPr>
        <w:t>em</w:t>
      </w:r>
      <w:r>
        <w:rPr>
          <w:rFonts w:cs="Arial"/>
        </w:rPr>
        <w:t xml:space="preserve"> v</w:t>
      </w:r>
      <w:r w:rsidR="00F25097">
        <w:rPr>
          <w:rFonts w:cs="Arial"/>
        </w:rPr>
        <w:t> </w:t>
      </w:r>
      <w:proofErr w:type="gramStart"/>
      <w:r w:rsidR="00156196">
        <w:rPr>
          <w:rFonts w:cs="Arial"/>
        </w:rPr>
        <w:t>bodu</w:t>
      </w:r>
      <w:r w:rsidR="00F25097">
        <w:rPr>
          <w:rFonts w:cs="Arial"/>
        </w:rPr>
        <w:t xml:space="preserve"> </w:t>
      </w:r>
      <w:r w:rsidR="00156196">
        <w:rPr>
          <w:rFonts w:cs="Arial"/>
        </w:rPr>
        <w:fldChar w:fldCharType="begin"/>
      </w:r>
      <w:r w:rsidR="00156196">
        <w:rPr>
          <w:rFonts w:cs="Arial"/>
        </w:rPr>
        <w:instrText xml:space="preserve"> REF _Ref352940796 \r \h </w:instrText>
      </w:r>
      <w:r w:rsidR="00156196">
        <w:rPr>
          <w:rFonts w:cs="Arial"/>
        </w:rPr>
      </w:r>
      <w:r w:rsidR="00156196">
        <w:rPr>
          <w:rFonts w:cs="Arial"/>
        </w:rPr>
        <w:fldChar w:fldCharType="separate"/>
      </w:r>
      <w:r w:rsidR="00B710E2">
        <w:rPr>
          <w:rFonts w:cs="Arial"/>
        </w:rPr>
        <w:t>1.1</w:t>
      </w:r>
      <w:r w:rsidR="00156196">
        <w:rPr>
          <w:rFonts w:cs="Arial"/>
        </w:rPr>
        <w:fldChar w:fldCharType="end"/>
      </w:r>
      <w:r w:rsidR="00F25097">
        <w:rPr>
          <w:rFonts w:cs="Arial"/>
        </w:rPr>
        <w:t xml:space="preserve"> </w:t>
      </w:r>
      <w:r>
        <w:rPr>
          <w:rFonts w:cs="Arial"/>
        </w:rPr>
        <w:t>písm.</w:t>
      </w:r>
      <w:proofErr w:type="gramEnd"/>
      <w:r>
        <w:rPr>
          <w:rFonts w:cs="Arial"/>
        </w:rPr>
        <w:t xml:space="preserve"> a) až </w:t>
      </w:r>
      <w:r w:rsidR="007252D4">
        <w:rPr>
          <w:rFonts w:cs="Arial"/>
        </w:rPr>
        <w:t>e</w:t>
      </w:r>
      <w:r>
        <w:rPr>
          <w:rFonts w:cs="Arial"/>
        </w:rPr>
        <w:t xml:space="preserve">) </w:t>
      </w:r>
      <w:r w:rsidR="00F25097">
        <w:rPr>
          <w:rFonts w:cs="Arial"/>
        </w:rPr>
        <w:t>této smlouvy</w:t>
      </w:r>
      <w:r w:rsidR="00731ABD">
        <w:rPr>
          <w:rFonts w:cs="Arial"/>
        </w:rPr>
        <w:t xml:space="preserve"> (protokoly, zápisy, dokumentace k ZZ apod.)</w:t>
      </w:r>
    </w:p>
    <w:p w:rsidR="00BF6B39" w:rsidRDefault="00BF6B39" w:rsidP="00365F46">
      <w:pPr>
        <w:pStyle w:val="Odstavec11"/>
        <w:numPr>
          <w:ilvl w:val="0"/>
          <w:numId w:val="3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doklady o likvidaci nebezpečných a jiných odpadů</w:t>
      </w:r>
      <w:r w:rsidR="00731ABD">
        <w:rPr>
          <w:rFonts w:cs="Arial"/>
        </w:rPr>
        <w:t xml:space="preserve"> vzniklých při provádění díla</w:t>
      </w:r>
      <w:r>
        <w:rPr>
          <w:rFonts w:cs="Arial"/>
        </w:rPr>
        <w:t>,</w:t>
      </w:r>
    </w:p>
    <w:p w:rsidR="00BF6B39" w:rsidRDefault="00BF6B39" w:rsidP="00365F46">
      <w:pPr>
        <w:pStyle w:val="Odstavec11"/>
        <w:numPr>
          <w:ilvl w:val="0"/>
          <w:numId w:val="3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případné další doklady požadované objednatelem.</w:t>
      </w:r>
    </w:p>
    <w:p w:rsidR="005058E2" w:rsidRPr="005058E2" w:rsidRDefault="005058E2" w:rsidP="00E539FA">
      <w:pPr>
        <w:pStyle w:val="Odstavec11"/>
      </w:pPr>
      <w:r w:rsidRPr="005058E2">
        <w:t>Zhotovitel je povinen po dokončení díla</w:t>
      </w:r>
      <w:r w:rsidR="00DE4521">
        <w:t xml:space="preserve"> - dotčené části</w:t>
      </w:r>
      <w:r w:rsidRPr="005058E2">
        <w:t xml:space="preserve"> vyzvat objednatele </w:t>
      </w:r>
      <w:r w:rsidR="00156196">
        <w:t>předem</w:t>
      </w:r>
      <w:r w:rsidRPr="005058E2">
        <w:t xml:space="preserve"> </w:t>
      </w:r>
      <w:r w:rsidR="00156196">
        <w:t xml:space="preserve">k </w:t>
      </w:r>
      <w:r w:rsidRPr="005058E2">
        <w:t xml:space="preserve">převzetí </w:t>
      </w:r>
      <w:r w:rsidR="00E539FA" w:rsidRPr="00E539FA">
        <w:rPr>
          <w:rFonts w:cs="Arial"/>
        </w:rPr>
        <w:t>části díla uvedené v harmonogramu revizí</w:t>
      </w:r>
      <w:r w:rsidRPr="005058E2">
        <w:t>.</w:t>
      </w:r>
      <w:r w:rsidR="00156196">
        <w:t xml:space="preserve"> Termín převzetí díla je možné dohodnout s oprávněnou osobou i při převzetí pracoviště </w:t>
      </w:r>
      <w:proofErr w:type="gramStart"/>
      <w:r w:rsidR="00156196">
        <w:t xml:space="preserve">dle </w:t>
      </w:r>
      <w:r w:rsidR="00156196">
        <w:fldChar w:fldCharType="begin"/>
      </w:r>
      <w:r w:rsidR="00156196">
        <w:instrText xml:space="preserve"> REF _Ref352940876 \r \h </w:instrText>
      </w:r>
      <w:r w:rsidR="00156196">
        <w:fldChar w:fldCharType="separate"/>
      </w:r>
      <w:r w:rsidR="00B710E2">
        <w:t>4.1</w:t>
      </w:r>
      <w:r w:rsidR="00156196">
        <w:fldChar w:fldCharType="end"/>
      </w:r>
      <w:r w:rsidR="00156196">
        <w:t xml:space="preserve"> této</w:t>
      </w:r>
      <w:proofErr w:type="gramEnd"/>
      <w:r w:rsidR="00156196">
        <w:t xml:space="preserve"> smlouvy</w:t>
      </w:r>
      <w:r w:rsidR="00DB1027">
        <w:t xml:space="preserve">. </w:t>
      </w:r>
    </w:p>
    <w:p w:rsidR="00BF6B39" w:rsidRDefault="00BF6B39" w:rsidP="006040B2">
      <w:pPr>
        <w:pStyle w:val="Odstavec11"/>
      </w:pPr>
      <w:r>
        <w:t xml:space="preserve">Objednatel je povinen převzít </w:t>
      </w:r>
      <w:r w:rsidR="007B50E6">
        <w:rPr>
          <w:rFonts w:cs="Arial"/>
        </w:rPr>
        <w:t>část</w:t>
      </w:r>
      <w:r w:rsidR="007B50E6" w:rsidRPr="007B50E6">
        <w:rPr>
          <w:rFonts w:cs="Arial"/>
        </w:rPr>
        <w:t xml:space="preserve"> díla uvedené v harmonogramu revizí</w:t>
      </w:r>
      <w:r w:rsidR="007B50E6" w:rsidRPr="007B50E6" w:rsidDel="007B50E6">
        <w:rPr>
          <w:rFonts w:cs="Arial"/>
        </w:rPr>
        <w:t xml:space="preserve"> </w:t>
      </w:r>
      <w:r>
        <w:t xml:space="preserve">pouze, bude-li </w:t>
      </w:r>
      <w:r w:rsidR="007B50E6">
        <w:t xml:space="preserve">tato část </w:t>
      </w:r>
      <w:r>
        <w:t>díl</w:t>
      </w:r>
      <w:r w:rsidR="007B50E6">
        <w:t>a</w:t>
      </w:r>
      <w:r>
        <w:t xml:space="preserve"> proveden</w:t>
      </w:r>
      <w:r w:rsidR="007B50E6">
        <w:t>a</w:t>
      </w:r>
      <w:r>
        <w:t xml:space="preserve"> řádně, tj. bez jakýchkoli vad a nedodělků. Vadami a nedodělky se rozumí zejména nedodání některého z</w:t>
      </w:r>
      <w:r w:rsidR="00731ABD">
        <w:t> </w:t>
      </w:r>
      <w:r>
        <w:t>dokladů</w:t>
      </w:r>
      <w:r w:rsidR="00731ABD">
        <w:t>, jež má zhotovitel předat objednateli</w:t>
      </w:r>
      <w:r>
        <w:t>.</w:t>
      </w:r>
    </w:p>
    <w:p w:rsidR="00BF6B39" w:rsidRDefault="00BF6B39" w:rsidP="007B50E6">
      <w:pPr>
        <w:pStyle w:val="Odstavec11"/>
      </w:pPr>
      <w:r>
        <w:t xml:space="preserve">O předání a převzetí </w:t>
      </w:r>
      <w:r w:rsidR="007B50E6" w:rsidRPr="007B50E6">
        <w:rPr>
          <w:rFonts w:cs="Arial"/>
        </w:rPr>
        <w:t>části díla uvedené v harmonogramu revizí</w:t>
      </w:r>
      <w:r w:rsidR="007B50E6" w:rsidRPr="007B50E6" w:rsidDel="007B50E6">
        <w:rPr>
          <w:rFonts w:cs="Arial"/>
        </w:rPr>
        <w:t xml:space="preserve"> </w:t>
      </w:r>
      <w:r>
        <w:t>bude sepsán předávací protokol</w:t>
      </w:r>
      <w:r w:rsidR="0051264C">
        <w:t>, který bude podeps</w:t>
      </w:r>
      <w:r w:rsidR="006F0C3F">
        <w:t>án oprávněn</w:t>
      </w:r>
      <w:r w:rsidR="00193457">
        <w:t>ými</w:t>
      </w:r>
      <w:r w:rsidR="006F0C3F">
        <w:t xml:space="preserve"> osob</w:t>
      </w:r>
      <w:r w:rsidR="00193457">
        <w:t>ami obou</w:t>
      </w:r>
      <w:r w:rsidR="006F0C3F">
        <w:t xml:space="preserve"> smluvních stran</w:t>
      </w:r>
      <w:r w:rsidR="006040B2">
        <w:t xml:space="preserve"> v</w:t>
      </w:r>
      <w:r w:rsidR="0051264C">
        <w:t xml:space="preserve"> příloze č. </w:t>
      </w:r>
      <w:r w:rsidR="001953A0">
        <w:t>3</w:t>
      </w:r>
      <w:r w:rsidR="0051264C">
        <w:t xml:space="preserve"> </w:t>
      </w:r>
      <w:r w:rsidR="006040B2">
        <w:t xml:space="preserve">a 4 </w:t>
      </w:r>
      <w:r w:rsidR="0051264C">
        <w:t>této smlouvy</w:t>
      </w:r>
      <w:r w:rsidR="006F0C3F">
        <w:t xml:space="preserve"> (dále jen „</w:t>
      </w:r>
      <w:r w:rsidR="006F0C3F" w:rsidRPr="006F0C3F">
        <w:rPr>
          <w:b/>
          <w:i/>
        </w:rPr>
        <w:t>předávací protokol</w:t>
      </w:r>
      <w:r w:rsidR="006F0C3F">
        <w:t>“</w:t>
      </w:r>
      <w:r w:rsidR="002B3C66">
        <w:t xml:space="preserve"> či Protokol o předání a převzetí</w:t>
      </w:r>
      <w:r w:rsidR="006F0C3F">
        <w:t>).</w:t>
      </w:r>
      <w:r w:rsidR="002B3C66">
        <w:t xml:space="preserve"> Čl. 11 VOP se uplatní přiměřeně.</w:t>
      </w:r>
      <w:r w:rsidR="0051264C">
        <w:t xml:space="preserve"> </w:t>
      </w:r>
    </w:p>
    <w:p w:rsidR="00613B77" w:rsidRPr="000D5032" w:rsidRDefault="00613B77" w:rsidP="00567462">
      <w:pPr>
        <w:pStyle w:val="Nadpis2"/>
      </w:pPr>
      <w:r w:rsidRPr="000D5032">
        <w:t>CENA A PLATEBNÍ PODMÍNKY</w:t>
      </w:r>
    </w:p>
    <w:p w:rsidR="00F73AA9" w:rsidRPr="00746590" w:rsidRDefault="00613B77" w:rsidP="00746590">
      <w:pPr>
        <w:pStyle w:val="Odstavec11"/>
        <w:ind w:hanging="612"/>
      </w:pPr>
      <w:bookmarkStart w:id="8" w:name="_Ref300735962"/>
      <w:r w:rsidRPr="00343BD7">
        <w:t xml:space="preserve">Cena za provádění </w:t>
      </w:r>
      <w:proofErr w:type="gramStart"/>
      <w:r w:rsidR="005A672F" w:rsidRPr="00343BD7">
        <w:t>díla</w:t>
      </w:r>
      <w:r w:rsidR="00E85EA6" w:rsidRPr="00343BD7">
        <w:t xml:space="preserve"> </w:t>
      </w:r>
      <w:r w:rsidR="00903D96" w:rsidRPr="00746590">
        <w:t xml:space="preserve"> (Cena</w:t>
      </w:r>
      <w:proofErr w:type="gramEnd"/>
      <w:r w:rsidR="00903D96" w:rsidRPr="00746590">
        <w:t xml:space="preserve"> díla) </w:t>
      </w:r>
      <w:r w:rsidR="00E85EA6" w:rsidRPr="00746590">
        <w:t xml:space="preserve">dle </w:t>
      </w:r>
      <w:r w:rsidRPr="00746590">
        <w:t>této smlouvy je stanovena</w:t>
      </w:r>
      <w:r w:rsidR="00E85EA6" w:rsidRPr="00746590">
        <w:t xml:space="preserve"> dohodou</w:t>
      </w:r>
      <w:r w:rsidRPr="00746590">
        <w:t xml:space="preserve"> </w:t>
      </w:r>
      <w:r w:rsidR="00320512" w:rsidRPr="00746590">
        <w:t xml:space="preserve">pro činnosti uvedené v bodu </w:t>
      </w:r>
      <w:r w:rsidR="00320512" w:rsidRPr="00343BD7">
        <w:fldChar w:fldCharType="begin"/>
      </w:r>
      <w:r w:rsidR="00320512" w:rsidRPr="00746590">
        <w:instrText xml:space="preserve"> REF _Ref352940796 \r \h </w:instrText>
      </w:r>
      <w:r w:rsidR="00343BD7">
        <w:instrText xml:space="preserve"> \* MERGEFORMAT </w:instrText>
      </w:r>
      <w:r w:rsidR="00320512" w:rsidRPr="00343BD7">
        <w:fldChar w:fldCharType="separate"/>
      </w:r>
      <w:r w:rsidR="00B710E2" w:rsidRPr="00343BD7">
        <w:t>1.1</w:t>
      </w:r>
      <w:r w:rsidR="00320512" w:rsidRPr="00343BD7">
        <w:fldChar w:fldCharType="end"/>
      </w:r>
      <w:r w:rsidR="00320512" w:rsidRPr="00343BD7">
        <w:t xml:space="preserve"> písm. a) a </w:t>
      </w:r>
      <w:r w:rsidR="00B657BA" w:rsidRPr="00343BD7">
        <w:t>b</w:t>
      </w:r>
      <w:r w:rsidR="00320512" w:rsidRPr="00343BD7">
        <w:t xml:space="preserve">) </w:t>
      </w:r>
      <w:r w:rsidR="00C25D3A" w:rsidRPr="00746590">
        <w:t xml:space="preserve">této smlouvy </w:t>
      </w:r>
      <w:r w:rsidR="001111B4" w:rsidRPr="00746590">
        <w:t>v položkovém rozpočtu</w:t>
      </w:r>
      <w:r w:rsidRPr="00746590">
        <w:t xml:space="preserve"> v příloze č. </w:t>
      </w:r>
      <w:r w:rsidR="001953A0" w:rsidRPr="00746590">
        <w:t>2</w:t>
      </w:r>
      <w:r w:rsidRPr="00746590">
        <w:t xml:space="preserve"> této smlouvy jako cena jednotková</w:t>
      </w:r>
      <w:r w:rsidR="00731ABD" w:rsidRPr="00746590">
        <w:t xml:space="preserve"> a</w:t>
      </w:r>
      <w:r w:rsidR="00B657BA" w:rsidRPr="00746590">
        <w:t xml:space="preserve"> pro činnosti uvedené v bodu </w:t>
      </w:r>
      <w:r w:rsidR="00B657BA" w:rsidRPr="00343BD7">
        <w:fldChar w:fldCharType="begin"/>
      </w:r>
      <w:r w:rsidR="00B657BA" w:rsidRPr="00746590">
        <w:instrText xml:space="preserve"> REF _Ref352940796 \r \h </w:instrText>
      </w:r>
      <w:r w:rsidR="00343BD7">
        <w:instrText xml:space="preserve"> \* MERGEFORMAT </w:instrText>
      </w:r>
      <w:r w:rsidR="00B657BA" w:rsidRPr="00343BD7">
        <w:fldChar w:fldCharType="separate"/>
      </w:r>
      <w:r w:rsidR="00B710E2" w:rsidRPr="00343BD7">
        <w:t>1.1</w:t>
      </w:r>
      <w:r w:rsidR="00B657BA" w:rsidRPr="00343BD7">
        <w:fldChar w:fldCharType="end"/>
      </w:r>
      <w:r w:rsidR="00B657BA" w:rsidRPr="00343BD7">
        <w:t xml:space="preserve"> písm. c)</w:t>
      </w:r>
      <w:r w:rsidR="00B657BA" w:rsidRPr="00746590">
        <w:t xml:space="preserve">, d) a e) této smlouvy </w:t>
      </w:r>
      <w:r w:rsidR="00731ABD" w:rsidRPr="00746590">
        <w:t xml:space="preserve">jako jednotková cena </w:t>
      </w:r>
      <w:r w:rsidR="00F73AA9" w:rsidRPr="00746590">
        <w:t>–</w:t>
      </w:r>
      <w:r w:rsidR="00731ABD" w:rsidRPr="00746590">
        <w:t xml:space="preserve"> </w:t>
      </w:r>
      <w:r w:rsidR="00F73AA9" w:rsidRPr="00746590">
        <w:t xml:space="preserve">tzv. </w:t>
      </w:r>
      <w:r w:rsidR="00731ABD" w:rsidRPr="00746590">
        <w:t xml:space="preserve">hodinová sazba stanovená v tomto bodu smlouvy. </w:t>
      </w:r>
      <w:r w:rsidR="00F73AA9" w:rsidRPr="00746590">
        <w:t>Cena za činnosti dle bodu 1.1 písm. c) a ž e) smlouvy</w:t>
      </w:r>
      <w:r w:rsidR="00731ABD" w:rsidRPr="00746590">
        <w:t xml:space="preserve"> </w:t>
      </w:r>
      <w:r w:rsidR="00B657BA" w:rsidRPr="00746590">
        <w:t xml:space="preserve">činí </w:t>
      </w:r>
      <w:permStart w:id="1725726093" w:edGrp="everyone"/>
      <w:r w:rsidR="00B657BA" w:rsidRPr="00746590">
        <w:t>…</w:t>
      </w:r>
      <w:proofErr w:type="gramStart"/>
      <w:r w:rsidR="00B657BA" w:rsidRPr="00746590">
        <w:t>…..</w:t>
      </w:r>
      <w:r w:rsidR="00B657BA" w:rsidRPr="00343BD7">
        <w:t xml:space="preserve"> </w:t>
      </w:r>
      <w:permEnd w:id="1725726093"/>
      <w:r w:rsidR="00B657BA" w:rsidRPr="00343BD7">
        <w:t>Kč</w:t>
      </w:r>
      <w:proofErr w:type="gramEnd"/>
      <w:r w:rsidR="00B657BA" w:rsidRPr="00343BD7">
        <w:t xml:space="preserve"> za jednu hodinu práce </w:t>
      </w:r>
      <w:r w:rsidR="00F73AA9" w:rsidRPr="00343BD7">
        <w:t>osoby</w:t>
      </w:r>
      <w:r w:rsidR="00B657BA" w:rsidRPr="00343BD7">
        <w:t xml:space="preserve"> zhotovitele (dále </w:t>
      </w:r>
      <w:r w:rsidR="00F73AA9" w:rsidRPr="00746590">
        <w:t xml:space="preserve">též </w:t>
      </w:r>
      <w:r w:rsidR="00B657BA" w:rsidRPr="00746590">
        <w:t>jen „hodinová sazba“).</w:t>
      </w:r>
      <w:r w:rsidR="00F73AA9" w:rsidRPr="00746590">
        <w:t xml:space="preserve"> Cena za provádění díla bude vypočtena na základě jednotkových cen dle skutečně provedených činností zhotovitele.</w:t>
      </w:r>
    </w:p>
    <w:p w:rsidR="003656D5" w:rsidRPr="00343BD7" w:rsidRDefault="00B657BA" w:rsidP="00343BD7">
      <w:pPr>
        <w:pStyle w:val="Odstavec11"/>
        <w:numPr>
          <w:ilvl w:val="0"/>
          <w:numId w:val="0"/>
        </w:numPr>
        <w:ind w:left="792"/>
      </w:pPr>
      <w:r w:rsidRPr="00746590">
        <w:t xml:space="preserve">Všechny ceny </w:t>
      </w:r>
      <w:r w:rsidR="00F73AA9" w:rsidRPr="00746590">
        <w:t xml:space="preserve">uvedené v této smlouvě </w:t>
      </w:r>
      <w:r w:rsidRPr="00746590">
        <w:t>jsou uvedeny bez daně z přidané hodnoty (dále jen „DPH</w:t>
      </w:r>
      <w:r w:rsidRPr="00343BD7">
        <w:t>“). K uvedeným cenám bude vždy účtována DPH v zákonem stanovené výši ke dni uskutečnění zdanitelného plnění.</w:t>
      </w:r>
    </w:p>
    <w:p w:rsidR="0032763C" w:rsidRPr="0032763C" w:rsidRDefault="00613B77" w:rsidP="00EF5B8F">
      <w:pPr>
        <w:pStyle w:val="Odstavec11"/>
        <w:ind w:hanging="612"/>
        <w:rPr>
          <w:rFonts w:cs="Arial"/>
        </w:rPr>
      </w:pPr>
      <w:r w:rsidRPr="005331BC">
        <w:t xml:space="preserve">Ceny uvedené </w:t>
      </w:r>
      <w:r w:rsidR="00FA589E">
        <w:t xml:space="preserve">v </w:t>
      </w:r>
      <w:r w:rsidR="001111B4">
        <w:t xml:space="preserve">položkovém rozpočtu </w:t>
      </w:r>
      <w:r w:rsidRPr="005331BC">
        <w:t xml:space="preserve">v příloze </w:t>
      </w:r>
      <w:proofErr w:type="gramStart"/>
      <w:r w:rsidRPr="005331BC">
        <w:t xml:space="preserve">č. </w:t>
      </w:r>
      <w:r w:rsidR="001953A0">
        <w:t>2</w:t>
      </w:r>
      <w:r w:rsidRPr="005331BC">
        <w:t xml:space="preserve"> této</w:t>
      </w:r>
      <w:proofErr w:type="gramEnd"/>
      <w:r w:rsidRPr="005331BC">
        <w:t xml:space="preserve"> smlouvy</w:t>
      </w:r>
      <w:r w:rsidR="005331BC" w:rsidRPr="005331BC">
        <w:t xml:space="preserve"> </w:t>
      </w:r>
      <w:r w:rsidR="00CD5CEA">
        <w:t xml:space="preserve">a hodinová sazba </w:t>
      </w:r>
      <w:r w:rsidR="00F73AA9">
        <w:t xml:space="preserve">dle výše uvedeného </w:t>
      </w:r>
      <w:r w:rsidR="005331BC" w:rsidRPr="005331BC">
        <w:t>jsou po celou dobu trvání této smlouvy pevné a neměnné a zahrnují</w:t>
      </w:r>
      <w:r w:rsidRPr="005331BC">
        <w:t xml:space="preserve"> </w:t>
      </w:r>
      <w:bookmarkEnd w:id="8"/>
      <w:r w:rsidRPr="00BD3C6C">
        <w:t>veškeré náklady spojené s</w:t>
      </w:r>
      <w:r w:rsidR="005331BC" w:rsidRPr="00BD3C6C">
        <w:t xml:space="preserve"> řádným, </w:t>
      </w:r>
      <w:r w:rsidR="005331BC" w:rsidRPr="00EF5B8F">
        <w:rPr>
          <w:rFonts w:cs="Arial"/>
        </w:rPr>
        <w:t>včasným</w:t>
      </w:r>
      <w:r w:rsidR="005331BC" w:rsidRPr="00BD3C6C">
        <w:t xml:space="preserve"> a úplným pro</w:t>
      </w:r>
      <w:r w:rsidR="005A672F">
        <w:t>vedením díla</w:t>
      </w:r>
      <w:r w:rsidR="00BD3C6C" w:rsidRPr="00BD3C6C">
        <w:t xml:space="preserve"> zhotovitelem </w:t>
      </w:r>
      <w:r w:rsidRPr="00BD3C6C">
        <w:t>dle této smlouvy</w:t>
      </w:r>
      <w:r w:rsidR="00A1071C">
        <w:rPr>
          <w:i/>
          <w:iCs/>
        </w:rPr>
        <w:t xml:space="preserve">. </w:t>
      </w:r>
      <w:r w:rsidR="00600894">
        <w:t>Zhotovitel</w:t>
      </w:r>
      <w:r w:rsidR="00600894" w:rsidRPr="000D5032">
        <w:t xml:space="preserve"> nese též náklady související s odstraněním přejímkových vad a nedodělků</w:t>
      </w:r>
      <w:r w:rsidR="00B95184">
        <w:t>.</w:t>
      </w:r>
      <w:r w:rsidR="0032763C">
        <w:t xml:space="preserve"> </w:t>
      </w:r>
      <w:r w:rsidR="0032763C" w:rsidRPr="0032763C">
        <w:rPr>
          <w:rFonts w:cs="Arial"/>
        </w:rPr>
        <w:t>Není-li v</w:t>
      </w:r>
      <w:r w:rsidR="0032763C">
        <w:rPr>
          <w:rFonts w:cs="Arial"/>
        </w:rPr>
        <w:t> této smlouvě</w:t>
      </w:r>
      <w:r w:rsidR="0032763C" w:rsidRPr="0032763C">
        <w:rPr>
          <w:rFonts w:cs="Arial"/>
        </w:rPr>
        <w:t xml:space="preserve"> uvedeno jinak, jsou v jednotkových cenách zahrnuty mimo jiné tyto výkony:</w:t>
      </w:r>
    </w:p>
    <w:p w:rsidR="0032763C" w:rsidRPr="0032763C" w:rsidRDefault="0032763C" w:rsidP="00365F4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úklid pracoviště od zbytků materiálu, likvidace odpadních kalů včetně souvisejících nákladů</w:t>
      </w:r>
    </w:p>
    <w:p w:rsidR="0032763C" w:rsidRPr="0032763C" w:rsidRDefault="0032763C" w:rsidP="00365F4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opatření k zajištění bezpečnosti práce, ochranná zábradlí otvorů, volných okrajů a podobně</w:t>
      </w:r>
    </w:p>
    <w:p w:rsidR="0032763C" w:rsidRPr="0032763C" w:rsidRDefault="0032763C" w:rsidP="00365F4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opatření na ochranu konstrukcí před negativními vlivy počasí, např. deště, teploty a podobně</w:t>
      </w:r>
    </w:p>
    <w:p w:rsidR="0032763C" w:rsidRPr="0032763C" w:rsidRDefault="0032763C" w:rsidP="00365F4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platby za požadované záruky a pojištění</w:t>
      </w:r>
    </w:p>
    <w:p w:rsidR="0032763C" w:rsidRPr="0032763C" w:rsidRDefault="0032763C" w:rsidP="00365F4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 xml:space="preserve">veškeré pomocné materiály a ostatní hmoty a výkony neuvedené zvlášť </w:t>
      </w:r>
      <w:r w:rsidR="0029628D">
        <w:rPr>
          <w:rFonts w:cs="Arial"/>
        </w:rPr>
        <w:t>v položkovém rozpočtu</w:t>
      </w:r>
      <w:r w:rsidR="0029628D" w:rsidRPr="000D5032">
        <w:rPr>
          <w:rFonts w:cs="Arial"/>
        </w:rPr>
        <w:t xml:space="preserve"> v příloze č. </w:t>
      </w:r>
      <w:r w:rsidR="0029628D">
        <w:rPr>
          <w:rFonts w:cs="Arial"/>
        </w:rPr>
        <w:t>2</w:t>
      </w:r>
      <w:r w:rsidR="0029628D" w:rsidRPr="000D5032">
        <w:rPr>
          <w:rFonts w:cs="Arial"/>
        </w:rPr>
        <w:t xml:space="preserve"> </w:t>
      </w:r>
      <w:proofErr w:type="gramStart"/>
      <w:r w:rsidR="0029628D" w:rsidRPr="000D5032">
        <w:rPr>
          <w:rFonts w:cs="Arial"/>
        </w:rPr>
        <w:t>této</w:t>
      </w:r>
      <w:proofErr w:type="gramEnd"/>
      <w:r w:rsidR="0029628D" w:rsidRPr="000D5032">
        <w:rPr>
          <w:rFonts w:cs="Arial"/>
        </w:rPr>
        <w:t xml:space="preserve"> smlouvy </w:t>
      </w:r>
    </w:p>
    <w:p w:rsidR="0032763C" w:rsidRPr="0032763C" w:rsidRDefault="0032763C" w:rsidP="00365F4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 xml:space="preserve">veškeré pomocné práce, výkony a </w:t>
      </w:r>
      <w:proofErr w:type="spellStart"/>
      <w:r w:rsidRPr="0032763C">
        <w:rPr>
          <w:rFonts w:cs="Arial"/>
        </w:rPr>
        <w:t>přípomoci</w:t>
      </w:r>
      <w:proofErr w:type="spellEnd"/>
    </w:p>
    <w:p w:rsidR="0032763C" w:rsidRPr="0032763C" w:rsidRDefault="0032763C" w:rsidP="00365F4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 xml:space="preserve">náklady na dopravu, ubytování pracovníků a manipulaci s materiálem a jednotlivých zařízení </w:t>
      </w:r>
    </w:p>
    <w:p w:rsidR="0032763C" w:rsidRPr="0032763C" w:rsidRDefault="0032763C" w:rsidP="00365F4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náklady na individuální a komplexní zkoušky (event. zkušební provoz)</w:t>
      </w:r>
    </w:p>
    <w:p w:rsidR="0098045A" w:rsidRDefault="005A672F" w:rsidP="007D65B2">
      <w:pPr>
        <w:pStyle w:val="Odstavec11"/>
      </w:pPr>
      <w:r>
        <w:lastRenderedPageBreak/>
        <w:t>Provedení díla</w:t>
      </w:r>
      <w:r w:rsidR="00613B77" w:rsidRPr="000D5032">
        <w:t xml:space="preserve"> bude hrazeno </w:t>
      </w:r>
      <w:r w:rsidR="007D65B2">
        <w:t xml:space="preserve">způsobem uvedeným v článku </w:t>
      </w:r>
      <w:proofErr w:type="gramStart"/>
      <w:r w:rsidR="007D65B2">
        <w:t>6.3. VOP</w:t>
      </w:r>
      <w:proofErr w:type="gramEnd"/>
      <w:r w:rsidR="007D65B2">
        <w:t xml:space="preserve">. </w:t>
      </w:r>
      <w:r w:rsidR="007D65B2" w:rsidRPr="007D65B2">
        <w:rPr>
          <w:rFonts w:cs="Arial"/>
        </w:rPr>
        <w:t xml:space="preserve">Cena plnění uvedeného na dílčí faktuře musí odpovídat cenám stanoveným v položkovém rozpočtu v příloze </w:t>
      </w:r>
      <w:proofErr w:type="gramStart"/>
      <w:r w:rsidR="007D65B2" w:rsidRPr="007D65B2">
        <w:rPr>
          <w:rFonts w:cs="Arial"/>
        </w:rPr>
        <w:t>č. 2 této</w:t>
      </w:r>
      <w:proofErr w:type="gramEnd"/>
      <w:r w:rsidR="007D65B2" w:rsidRPr="007D65B2">
        <w:rPr>
          <w:rFonts w:cs="Arial"/>
        </w:rPr>
        <w:t xml:space="preserve"> smlouvy</w:t>
      </w:r>
      <w:r w:rsidR="00320512">
        <w:rPr>
          <w:rFonts w:cs="Arial"/>
        </w:rPr>
        <w:t xml:space="preserve"> a hodinové sazbě</w:t>
      </w:r>
      <w:r w:rsidR="007D65B2">
        <w:rPr>
          <w:rFonts w:cs="Arial"/>
        </w:rPr>
        <w:t>.</w:t>
      </w:r>
    </w:p>
    <w:p w:rsidR="00561ABE" w:rsidRDefault="00A26259" w:rsidP="00A26259">
      <w:pPr>
        <w:pStyle w:val="Odstavec11"/>
        <w:rPr>
          <w:rFonts w:cs="Arial"/>
        </w:rPr>
      </w:pPr>
      <w:r w:rsidRPr="00A26259">
        <w:rPr>
          <w:rFonts w:cs="Arial"/>
        </w:rPr>
        <w:t xml:space="preserve">Zhotovitel je povinen vystavit fakturu a doručit ji na fakturační adresu Objednatele: ČEPRO, a.s., FÚ – odbor účtárny, Hněvice 62, 411 08 Štětí. V případě, že </w:t>
      </w:r>
      <w:r w:rsidR="00F73AA9">
        <w:rPr>
          <w:rFonts w:cs="Arial"/>
        </w:rPr>
        <w:t>z</w:t>
      </w:r>
      <w:r w:rsidRPr="00A26259">
        <w:rPr>
          <w:rFonts w:cs="Arial"/>
        </w:rPr>
        <w:t xml:space="preserve">hotovitel využije možnosti vystavení elektronického dokladu, vyžádá si souhlas </w:t>
      </w:r>
      <w:r w:rsidR="00F73AA9">
        <w:rPr>
          <w:rFonts w:cs="Arial"/>
        </w:rPr>
        <w:t>o</w:t>
      </w:r>
      <w:r w:rsidRPr="00A26259">
        <w:rPr>
          <w:rFonts w:cs="Arial"/>
        </w:rPr>
        <w:t xml:space="preserve">bjednatele, příp. bude mezi Stranami uzavřena samostatná dohoda o podmínkách elektronické fakturace. Faktura v elektronické podobě bude zasílána z elektronické adresy sdělené </w:t>
      </w:r>
      <w:r w:rsidR="00F73AA9">
        <w:rPr>
          <w:rFonts w:cs="Arial"/>
        </w:rPr>
        <w:t>z</w:t>
      </w:r>
      <w:r w:rsidRPr="00A26259">
        <w:rPr>
          <w:rFonts w:cs="Arial"/>
        </w:rPr>
        <w:t xml:space="preserve">hotovitelem </w:t>
      </w:r>
      <w:r w:rsidR="00F73AA9">
        <w:rPr>
          <w:rFonts w:cs="Arial"/>
        </w:rPr>
        <w:t>o</w:t>
      </w:r>
      <w:r w:rsidRPr="00A26259">
        <w:rPr>
          <w:rFonts w:cs="Arial"/>
        </w:rPr>
        <w:t xml:space="preserve">bjednateli na e-mailovou adresu </w:t>
      </w:r>
      <w:r w:rsidR="00F73AA9">
        <w:rPr>
          <w:rFonts w:cs="Arial"/>
        </w:rPr>
        <w:t>o</w:t>
      </w:r>
      <w:r w:rsidRPr="00A26259">
        <w:rPr>
          <w:rFonts w:cs="Arial"/>
        </w:rPr>
        <w:t xml:space="preserve">bjednatele </w:t>
      </w:r>
      <w:hyperlink r:id="rId11" w:history="1">
        <w:r w:rsidR="00561ABE" w:rsidRPr="00746590">
          <w:rPr>
            <w:rStyle w:val="Hypertextovodkaz"/>
            <w:rFonts w:cs="Arial"/>
            <w:u w:val="none"/>
          </w:rPr>
          <w:t>cepro_DF@ceproas.cz</w:t>
        </w:r>
      </w:hyperlink>
      <w:r w:rsidRPr="004D0C94">
        <w:rPr>
          <w:rFonts w:cs="Arial"/>
        </w:rPr>
        <w:t>.</w:t>
      </w:r>
    </w:p>
    <w:p w:rsidR="00613B77" w:rsidRPr="000D5032" w:rsidRDefault="00613B77" w:rsidP="005A672F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>Smluvní strany se dohodly, že v případě změny fakturační adresy objednatele</w:t>
      </w:r>
      <w:r w:rsidR="00A97E0F">
        <w:rPr>
          <w:rFonts w:cs="Arial"/>
        </w:rPr>
        <w:t xml:space="preserve"> (lhostejno</w:t>
      </w:r>
      <w:r w:rsidR="00ED75E1">
        <w:rPr>
          <w:rFonts w:cs="Arial"/>
        </w:rPr>
        <w:t>,</w:t>
      </w:r>
      <w:r w:rsidR="00A97E0F">
        <w:rPr>
          <w:rFonts w:cs="Arial"/>
        </w:rPr>
        <w:t xml:space="preserve"> zda jde o adresu pro zaslání listinné či elektronické faktury)</w:t>
      </w:r>
      <w:r w:rsidRPr="000D5032">
        <w:rPr>
          <w:rFonts w:cs="Arial"/>
        </w:rPr>
        <w:t xml:space="preserve">, bude objednatel </w:t>
      </w:r>
      <w:r w:rsidR="00A97E0F">
        <w:rPr>
          <w:rFonts w:cs="Arial"/>
        </w:rPr>
        <w:t>zhotovitele</w:t>
      </w:r>
      <w:r w:rsidRPr="000D5032">
        <w:rPr>
          <w:rFonts w:cs="Arial"/>
        </w:rPr>
        <w:t xml:space="preserve"> o takové změně adresy písemně informovat na adresu </w:t>
      </w:r>
      <w:r w:rsidR="00A97E0F">
        <w:rPr>
          <w:rFonts w:cs="Arial"/>
        </w:rPr>
        <w:t>zhotovitele</w:t>
      </w:r>
      <w:r w:rsidRPr="000D5032">
        <w:rPr>
          <w:rFonts w:cs="Arial"/>
        </w:rPr>
        <w:t xml:space="preserve"> uvedenou v záhlaví této smlouvy s dostatečným předstihem.  </w:t>
      </w:r>
    </w:p>
    <w:p w:rsidR="00613B77" w:rsidRPr="000D5032" w:rsidRDefault="007828C2" w:rsidP="005A672F">
      <w:pPr>
        <w:pStyle w:val="Odstavec11"/>
        <w:ind w:hanging="612"/>
        <w:rPr>
          <w:rFonts w:cs="Arial"/>
        </w:rPr>
      </w:pPr>
      <w:r>
        <w:rPr>
          <w:rFonts w:cs="Arial"/>
        </w:rPr>
        <w:t>Splatnost faktury je</w:t>
      </w:r>
      <w:r w:rsidR="00613B77" w:rsidRPr="000D5032">
        <w:rPr>
          <w:rFonts w:cs="Arial"/>
        </w:rPr>
        <w:t xml:space="preserve"> do </w:t>
      </w:r>
      <w:r w:rsidR="00664F29">
        <w:rPr>
          <w:rFonts w:cs="Arial"/>
        </w:rPr>
        <w:t>6</w:t>
      </w:r>
      <w:r w:rsidR="00613B77" w:rsidRPr="000D5032">
        <w:rPr>
          <w:rFonts w:cs="Arial"/>
        </w:rPr>
        <w:t xml:space="preserve">0 dnů od jejího prokazatelného doručení objednateli. Závazek úhrady faktury objednatelem se považuje za splněný dnem odepsání fakturované částky z účtu objednatele ve prospěch účtu </w:t>
      </w:r>
      <w:r>
        <w:rPr>
          <w:rFonts w:cs="Arial"/>
        </w:rPr>
        <w:t>zhotovitele</w:t>
      </w:r>
      <w:r w:rsidR="00613B77" w:rsidRPr="000D5032">
        <w:rPr>
          <w:rFonts w:cs="Arial"/>
        </w:rPr>
        <w:t>.</w:t>
      </w:r>
    </w:p>
    <w:p w:rsidR="00613B77" w:rsidRPr="000D7273" w:rsidRDefault="00613B77" w:rsidP="00EF5B8F">
      <w:pPr>
        <w:pStyle w:val="Odstavec11"/>
        <w:ind w:hanging="612"/>
      </w:pPr>
      <w:r w:rsidRPr="000D7273">
        <w:t xml:space="preserve">V případě prodlení objednatele s placením řádně vystavené a doložené faktury je objednatel povinen </w:t>
      </w:r>
      <w:r w:rsidRPr="00957239">
        <w:t xml:space="preserve">zaplatit </w:t>
      </w:r>
      <w:r w:rsidR="00452290" w:rsidRPr="00957239">
        <w:t>zhotovi</w:t>
      </w:r>
      <w:r w:rsidRPr="004D79A5">
        <w:t xml:space="preserve">teli úrok z prodlení </w:t>
      </w:r>
      <w:r w:rsidR="000D7273" w:rsidRPr="004D79A5">
        <w:t>ve výši 0,02% z jistiny za každý i započatý den prodlení do zaplacení jistiny</w:t>
      </w:r>
      <w:r w:rsidR="000D7273" w:rsidRPr="004C7ED6">
        <w:t>.</w:t>
      </w:r>
    </w:p>
    <w:p w:rsidR="00613B77" w:rsidRPr="00D958C7" w:rsidRDefault="00613B77" w:rsidP="007D65B2">
      <w:pPr>
        <w:pStyle w:val="Odstavec11"/>
        <w:ind w:hanging="612"/>
        <w:rPr>
          <w:rFonts w:cs="Arial"/>
        </w:rPr>
      </w:pPr>
      <w:r w:rsidRPr="007D65B2">
        <w:rPr>
          <w:rFonts w:cs="Arial"/>
        </w:rPr>
        <w:t xml:space="preserve">V ceně za plnění </w:t>
      </w:r>
      <w:r w:rsidR="00452290" w:rsidRPr="000D7273">
        <w:rPr>
          <w:rFonts w:cs="Arial"/>
        </w:rPr>
        <w:t>zhotovi</w:t>
      </w:r>
      <w:r w:rsidRPr="000D7273">
        <w:rPr>
          <w:rFonts w:cs="Arial"/>
        </w:rPr>
        <w:t xml:space="preserve">tele jsou zahrnuty i položky výslovně neuvedené v příloze č. </w:t>
      </w:r>
      <w:r w:rsidR="00A66602" w:rsidRPr="000D7273">
        <w:rPr>
          <w:rFonts w:cs="Arial"/>
        </w:rPr>
        <w:t>2</w:t>
      </w:r>
      <w:r w:rsidRPr="000D7273">
        <w:rPr>
          <w:rFonts w:cs="Arial"/>
        </w:rPr>
        <w:t xml:space="preserve"> </w:t>
      </w:r>
      <w:proofErr w:type="gramStart"/>
      <w:r w:rsidR="00F85279" w:rsidRPr="000D7273">
        <w:rPr>
          <w:rFonts w:cs="Arial"/>
        </w:rPr>
        <w:t>této</w:t>
      </w:r>
      <w:proofErr w:type="gramEnd"/>
      <w:r w:rsidR="00F85279" w:rsidRPr="000D7273">
        <w:rPr>
          <w:rFonts w:cs="Arial"/>
        </w:rPr>
        <w:t xml:space="preserve"> </w:t>
      </w:r>
      <w:r w:rsidRPr="00957239">
        <w:rPr>
          <w:rFonts w:cs="Arial"/>
        </w:rPr>
        <w:t>smlouvy, které bylo možno ke dni uzavření</w:t>
      </w:r>
      <w:r w:rsidR="00F85279" w:rsidRPr="004D79A5">
        <w:rPr>
          <w:rFonts w:cs="Arial"/>
        </w:rPr>
        <w:t xml:space="preserve"> této</w:t>
      </w:r>
      <w:r w:rsidRPr="004D79A5">
        <w:rPr>
          <w:rFonts w:cs="Arial"/>
        </w:rPr>
        <w:t xml:space="preserve"> smlouvy předpokládat vzhledem k povaze a způsobu provádění </w:t>
      </w:r>
      <w:r w:rsidR="00F85279" w:rsidRPr="004D79A5">
        <w:rPr>
          <w:rFonts w:cs="Arial"/>
        </w:rPr>
        <w:t>díla</w:t>
      </w:r>
      <w:r w:rsidRPr="004D79A5">
        <w:rPr>
          <w:rFonts w:cs="Arial"/>
        </w:rPr>
        <w:t xml:space="preserve"> a účelu, ke kterému je určen</w:t>
      </w:r>
      <w:r w:rsidR="00F85279" w:rsidRPr="00D958C7">
        <w:rPr>
          <w:rFonts w:cs="Arial"/>
        </w:rPr>
        <w:t>o</w:t>
      </w:r>
      <w:r w:rsidRPr="00D958C7">
        <w:rPr>
          <w:rFonts w:cs="Arial"/>
        </w:rPr>
        <w:t>. Toto ustanovení se netýká položek, které vzniknou v důsledku závažnějších změn v předmětu této smlouvy, týkající se standardu a množství předpokládaného touto smlouvou.</w:t>
      </w:r>
    </w:p>
    <w:p w:rsidR="00613B77" w:rsidRPr="003656D5" w:rsidRDefault="00613B77" w:rsidP="005A672F">
      <w:pPr>
        <w:pStyle w:val="Odstavec11"/>
        <w:ind w:hanging="612"/>
        <w:rPr>
          <w:rFonts w:cs="Arial"/>
          <w:strike/>
        </w:rPr>
      </w:pPr>
      <w:r w:rsidRPr="000D5032">
        <w:rPr>
          <w:rFonts w:cs="Arial"/>
        </w:rPr>
        <w:t xml:space="preserve">Vícepráce i </w:t>
      </w:r>
      <w:proofErr w:type="spellStart"/>
      <w:r w:rsidRPr="000D5032">
        <w:rPr>
          <w:rFonts w:cs="Arial"/>
        </w:rPr>
        <w:t>méněpráce</w:t>
      </w:r>
      <w:proofErr w:type="spellEnd"/>
      <w:r w:rsidRPr="000D5032">
        <w:rPr>
          <w:rFonts w:cs="Arial"/>
        </w:rPr>
        <w:t xml:space="preserve"> požadované objednatelem oproti původnímu rozsahu objednatelem požadovaných</w:t>
      </w:r>
      <w:r w:rsidR="00F73AA9">
        <w:rPr>
          <w:rFonts w:cs="Arial"/>
        </w:rPr>
        <w:t xml:space="preserve"> činností</w:t>
      </w:r>
      <w:r w:rsidRPr="000D5032">
        <w:rPr>
          <w:rFonts w:cs="Arial"/>
        </w:rPr>
        <w:t xml:space="preserve"> dle této smlouvy jsou možné pouze na základě dohody </w:t>
      </w:r>
      <w:r w:rsidR="00B85062">
        <w:rPr>
          <w:rFonts w:cs="Arial"/>
        </w:rPr>
        <w:t xml:space="preserve">smluvních </w:t>
      </w:r>
      <w:r w:rsidRPr="000D5032">
        <w:rPr>
          <w:rFonts w:cs="Arial"/>
        </w:rPr>
        <w:t>stran</w:t>
      </w:r>
      <w:r w:rsidR="00F73AA9">
        <w:rPr>
          <w:rFonts w:cs="Arial"/>
        </w:rPr>
        <w:t xml:space="preserve"> a musí být stvrzeny písemnou formou</w:t>
      </w:r>
      <w:r w:rsidR="003656D5">
        <w:rPr>
          <w:rFonts w:cs="Arial"/>
        </w:rPr>
        <w:t>.</w:t>
      </w:r>
      <w:r w:rsidRPr="000D5032">
        <w:rPr>
          <w:rFonts w:cs="Arial"/>
        </w:rPr>
        <w:t xml:space="preserve"> Veškeré vícepráce budou oceněny dle jednotkových cen </w:t>
      </w:r>
      <w:r w:rsidR="009E37D8">
        <w:rPr>
          <w:rFonts w:cs="Arial"/>
        </w:rPr>
        <w:t>uvedených v položkovém rozpočtu v</w:t>
      </w:r>
      <w:r w:rsidRPr="000D5032">
        <w:rPr>
          <w:rFonts w:cs="Arial"/>
        </w:rPr>
        <w:t> přílo</w:t>
      </w:r>
      <w:r w:rsidR="009E37D8">
        <w:rPr>
          <w:rFonts w:cs="Arial"/>
        </w:rPr>
        <w:t>ze</w:t>
      </w:r>
      <w:r w:rsidRPr="000D5032">
        <w:rPr>
          <w:rFonts w:cs="Arial"/>
        </w:rPr>
        <w:t xml:space="preserve"> č. </w:t>
      </w:r>
      <w:r w:rsidR="00A66602">
        <w:rPr>
          <w:rFonts w:cs="Arial"/>
        </w:rPr>
        <w:t>2</w:t>
      </w:r>
      <w:r w:rsidRPr="000D5032">
        <w:rPr>
          <w:rFonts w:cs="Arial"/>
        </w:rPr>
        <w:t xml:space="preserve"> </w:t>
      </w:r>
      <w:r w:rsidR="00746590">
        <w:rPr>
          <w:rFonts w:cs="Arial"/>
        </w:rPr>
        <w:t xml:space="preserve">či v čl. 6 bodu 6.1 </w:t>
      </w:r>
      <w:r w:rsidRPr="000D5032">
        <w:rPr>
          <w:rFonts w:cs="Arial"/>
        </w:rPr>
        <w:t xml:space="preserve">této smlouvy, nebude-li položkový rozpočet obsahovat dané položky, je </w:t>
      </w:r>
      <w:r w:rsidR="009E37D8">
        <w:rPr>
          <w:rFonts w:cs="Arial"/>
        </w:rPr>
        <w:t>zhotovitel</w:t>
      </w:r>
      <w:r w:rsidRPr="000D5032">
        <w:rPr>
          <w:rFonts w:cs="Arial"/>
        </w:rPr>
        <w:t xml:space="preserve"> povinen předložit novou cenovou nabídku na dané vícepráce k odsouhlasení objednateli. Vícepráce musí být vždy písemně odsouhlaseny osobou oprávněnou jednat za objednatele před jejich realizací</w:t>
      </w:r>
      <w:r w:rsidR="003656D5">
        <w:rPr>
          <w:rFonts w:cs="Arial"/>
        </w:rPr>
        <w:t>.</w:t>
      </w:r>
      <w:r w:rsidRPr="000D5032">
        <w:rPr>
          <w:rFonts w:cs="Arial"/>
        </w:rPr>
        <w:t xml:space="preserve"> </w:t>
      </w:r>
    </w:p>
    <w:p w:rsidR="004F7353" w:rsidRPr="004F7353" w:rsidRDefault="004F7353" w:rsidP="004F7353">
      <w:pPr>
        <w:pStyle w:val="Odstavec11"/>
        <w:ind w:hanging="612"/>
        <w:rPr>
          <w:rFonts w:cs="Arial"/>
          <w:iCs/>
        </w:rPr>
      </w:pPr>
      <w:r w:rsidRPr="004F7353">
        <w:rPr>
          <w:rFonts w:cs="Arial"/>
          <w:iCs/>
        </w:rPr>
        <w:t xml:space="preserve">Smluvní strany se dohodly, že objednatel je oprávněn jednostranně započíst veškeré své pohledávky vzniklé z </w:t>
      </w:r>
      <w:r>
        <w:rPr>
          <w:rFonts w:cs="Arial"/>
          <w:iCs/>
        </w:rPr>
        <w:t>této</w:t>
      </w:r>
      <w:r w:rsidRPr="004F7353">
        <w:rPr>
          <w:rFonts w:cs="Arial"/>
          <w:iCs/>
        </w:rPr>
        <w:t xml:space="preserve"> smlouvy proti </w:t>
      </w:r>
      <w:r w:rsidR="00CE188E">
        <w:rPr>
          <w:rFonts w:cs="Arial"/>
          <w:iCs/>
        </w:rPr>
        <w:t xml:space="preserve">splatné </w:t>
      </w:r>
      <w:r w:rsidRPr="004F7353">
        <w:rPr>
          <w:rFonts w:cs="Arial"/>
          <w:iCs/>
        </w:rPr>
        <w:t>pohledávce zhotovitele na úhradu</w:t>
      </w:r>
      <w:r>
        <w:rPr>
          <w:rFonts w:cs="Arial"/>
          <w:iCs/>
        </w:rPr>
        <w:t xml:space="preserve"> jakékoli části </w:t>
      </w:r>
      <w:r w:rsidR="00903D96">
        <w:rPr>
          <w:rFonts w:cs="Arial"/>
          <w:iCs/>
        </w:rPr>
        <w:t>C</w:t>
      </w:r>
      <w:r>
        <w:rPr>
          <w:rFonts w:cs="Arial"/>
          <w:iCs/>
        </w:rPr>
        <w:t>eny díla</w:t>
      </w:r>
      <w:r w:rsidRPr="004F7353">
        <w:rPr>
          <w:rFonts w:cs="Arial"/>
          <w:iCs/>
        </w:rPr>
        <w:t>.</w:t>
      </w:r>
    </w:p>
    <w:p w:rsidR="005655E5" w:rsidRPr="000D5032" w:rsidRDefault="005655E5" w:rsidP="005655E5">
      <w:pPr>
        <w:pStyle w:val="Odstavec11"/>
        <w:numPr>
          <w:ilvl w:val="0"/>
          <w:numId w:val="0"/>
        </w:numPr>
        <w:ind w:left="180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 xml:space="preserve">KOMUNIKACE MEZI SMLUVNÍMI STRANAMI  </w:t>
      </w:r>
    </w:p>
    <w:p w:rsidR="00613B77" w:rsidRPr="000D5032" w:rsidRDefault="005655E5" w:rsidP="005655E5">
      <w:pPr>
        <w:pStyle w:val="Odstavec11"/>
        <w:ind w:hanging="612"/>
        <w:rPr>
          <w:rFonts w:cs="Arial"/>
        </w:rPr>
      </w:pPr>
      <w:bookmarkStart w:id="9" w:name="_Ref298848191"/>
      <w:r>
        <w:rPr>
          <w:rFonts w:cs="Arial"/>
        </w:rPr>
        <w:t>Oprávněné</w:t>
      </w:r>
      <w:r w:rsidR="00613B77" w:rsidRPr="000D5032">
        <w:rPr>
          <w:rFonts w:cs="Arial"/>
        </w:rPr>
        <w:t xml:space="preserve"> osoby ve věcech smluvních a provozních:</w:t>
      </w:r>
      <w:bookmarkEnd w:id="9"/>
    </w:p>
    <w:p w:rsidR="00613B77" w:rsidRPr="000D5032" w:rsidRDefault="005655E5" w:rsidP="005655E5">
      <w:pPr>
        <w:pStyle w:val="Odstavec111"/>
        <w:ind w:left="1440" w:hanging="720"/>
        <w:rPr>
          <w:rFonts w:cs="Arial"/>
        </w:rPr>
      </w:pPr>
      <w:r>
        <w:rPr>
          <w:rFonts w:cs="Arial"/>
        </w:rPr>
        <w:t>Oprávněnými</w:t>
      </w:r>
      <w:r w:rsidR="00613B77" w:rsidRPr="000D5032">
        <w:rPr>
          <w:rFonts w:cs="Arial"/>
        </w:rPr>
        <w:t xml:space="preserve"> osobami za </w:t>
      </w:r>
      <w:r>
        <w:rPr>
          <w:rFonts w:cs="Arial"/>
        </w:rPr>
        <w:t>zhotovitele</w:t>
      </w:r>
      <w:r w:rsidR="00613B77" w:rsidRPr="000D5032">
        <w:rPr>
          <w:rFonts w:cs="Arial"/>
        </w:rPr>
        <w:t xml:space="preserve"> byli jmenováni </w:t>
      </w:r>
    </w:p>
    <w:p w:rsidR="004A1BE8" w:rsidRPr="004A1BE8" w:rsidRDefault="004A1BE8" w:rsidP="00365F46">
      <w:pPr>
        <w:pStyle w:val="Odstavec11"/>
        <w:numPr>
          <w:ilvl w:val="0"/>
          <w:numId w:val="5"/>
        </w:numPr>
        <w:rPr>
          <w:rFonts w:cs="Arial"/>
        </w:rPr>
      </w:pPr>
      <w:r w:rsidRPr="004A1BE8">
        <w:rPr>
          <w:rFonts w:cs="Arial"/>
        </w:rPr>
        <w:t xml:space="preserve">pro oblast smluvní: </w:t>
      </w:r>
      <w:r w:rsidRPr="004A1BE8">
        <w:rPr>
          <w:rFonts w:cs="Arial"/>
        </w:rPr>
        <w:tab/>
      </w:r>
    </w:p>
    <w:p w:rsidR="005F2DE6" w:rsidRDefault="004A1BE8" w:rsidP="00365F46">
      <w:pPr>
        <w:pStyle w:val="Odstavec11"/>
        <w:numPr>
          <w:ilvl w:val="0"/>
          <w:numId w:val="5"/>
        </w:numPr>
        <w:rPr>
          <w:rFonts w:cs="Arial"/>
        </w:rPr>
      </w:pPr>
      <w:r w:rsidRPr="005F2DE6">
        <w:rPr>
          <w:rFonts w:cs="Arial"/>
        </w:rPr>
        <w:t xml:space="preserve">pro oblast provozní: </w:t>
      </w:r>
      <w:r w:rsidRPr="005F2DE6">
        <w:rPr>
          <w:rFonts w:cs="Arial"/>
        </w:rPr>
        <w:tab/>
      </w:r>
    </w:p>
    <w:p w:rsidR="004A22A0" w:rsidRDefault="004A22A0" w:rsidP="00365F46">
      <w:pPr>
        <w:pStyle w:val="Odstavec11"/>
        <w:numPr>
          <w:ilvl w:val="0"/>
          <w:numId w:val="5"/>
        </w:numPr>
        <w:tabs>
          <w:tab w:val="left" w:pos="2880"/>
        </w:tabs>
        <w:jc w:val="left"/>
        <w:rPr>
          <w:rFonts w:cs="Arial"/>
        </w:rPr>
      </w:pPr>
      <w:r>
        <w:rPr>
          <w:rFonts w:cs="Arial"/>
        </w:rPr>
        <w:t xml:space="preserve">pro převzetí pracoviště, realizaci a předání díla pro jednotlivá místa plnění </w:t>
      </w:r>
      <w:r w:rsidRPr="000D5032">
        <w:rPr>
          <w:rFonts w:cs="Arial"/>
        </w:rPr>
        <w:t xml:space="preserve">osoby, uvedené v příloze č. </w:t>
      </w:r>
      <w:r w:rsidR="001953A0">
        <w:rPr>
          <w:rFonts w:cs="Arial"/>
        </w:rPr>
        <w:t>4</w:t>
      </w:r>
      <w:r w:rsidRPr="000D5032">
        <w:rPr>
          <w:rFonts w:cs="Arial"/>
        </w:rPr>
        <w:t xml:space="preserve"> </w:t>
      </w:r>
      <w:proofErr w:type="gramStart"/>
      <w:r w:rsidRPr="000D5032">
        <w:rPr>
          <w:rFonts w:cs="Arial"/>
        </w:rPr>
        <w:t>této</w:t>
      </w:r>
      <w:proofErr w:type="gramEnd"/>
      <w:r w:rsidRPr="000D5032">
        <w:rPr>
          <w:rFonts w:cs="Arial"/>
        </w:rPr>
        <w:t xml:space="preserve"> smlouvy.</w:t>
      </w:r>
    </w:p>
    <w:p w:rsidR="005655E5" w:rsidRPr="000D5032" w:rsidRDefault="005655E5" w:rsidP="004A22A0">
      <w:pPr>
        <w:pStyle w:val="Odstavec11"/>
        <w:numPr>
          <w:ilvl w:val="0"/>
          <w:numId w:val="0"/>
        </w:numPr>
        <w:spacing w:before="0"/>
        <w:ind w:left="1077"/>
        <w:rPr>
          <w:rFonts w:cs="Arial"/>
        </w:rPr>
      </w:pPr>
    </w:p>
    <w:p w:rsidR="00613B77" w:rsidRPr="000D5032" w:rsidRDefault="005655E5" w:rsidP="004A22A0">
      <w:pPr>
        <w:pStyle w:val="Odstavec111"/>
        <w:spacing w:before="0"/>
        <w:ind w:left="1440" w:hanging="720"/>
        <w:rPr>
          <w:rFonts w:cs="Arial"/>
        </w:rPr>
      </w:pPr>
      <w:r>
        <w:rPr>
          <w:rFonts w:cs="Arial"/>
        </w:rPr>
        <w:t xml:space="preserve"> Oprávněnými</w:t>
      </w:r>
      <w:r w:rsidR="00613B77" w:rsidRPr="000D5032">
        <w:rPr>
          <w:rFonts w:cs="Arial"/>
        </w:rPr>
        <w:t xml:space="preserve"> osobami za objednatele byli jmenováni </w:t>
      </w:r>
    </w:p>
    <w:p w:rsidR="005655E5" w:rsidRDefault="00613B77" w:rsidP="00365F46">
      <w:pPr>
        <w:pStyle w:val="Odstavec11"/>
        <w:numPr>
          <w:ilvl w:val="0"/>
          <w:numId w:val="5"/>
        </w:numPr>
        <w:rPr>
          <w:rFonts w:cs="Arial"/>
        </w:rPr>
      </w:pPr>
      <w:r w:rsidRPr="000D5032">
        <w:rPr>
          <w:rFonts w:cs="Arial"/>
        </w:rPr>
        <w:t xml:space="preserve">pro oblast smluvní: </w:t>
      </w:r>
      <w:r w:rsidRPr="000D5032">
        <w:rPr>
          <w:rFonts w:cs="Arial"/>
        </w:rPr>
        <w:tab/>
      </w:r>
      <w:r w:rsidR="00112243" w:rsidRPr="000D5032">
        <w:rPr>
          <w:rFonts w:cs="Arial"/>
        </w:rPr>
        <w:t xml:space="preserve">Ing. </w:t>
      </w:r>
      <w:r w:rsidR="00112243">
        <w:rPr>
          <w:rFonts w:cs="Arial"/>
        </w:rPr>
        <w:t xml:space="preserve">Vladimír Pavelka </w:t>
      </w:r>
    </w:p>
    <w:p w:rsidR="00613B77" w:rsidRPr="000D5032" w:rsidRDefault="005655E5" w:rsidP="005655E5">
      <w:pPr>
        <w:pStyle w:val="Odstavec11"/>
        <w:numPr>
          <w:ilvl w:val="0"/>
          <w:numId w:val="0"/>
        </w:numPr>
        <w:ind w:left="3204" w:firstLine="336"/>
        <w:rPr>
          <w:rFonts w:cs="Arial"/>
        </w:rPr>
      </w:pPr>
      <w:r>
        <w:rPr>
          <w:rFonts w:cs="Arial"/>
        </w:rPr>
        <w:t>Email:</w:t>
      </w:r>
      <w:r w:rsidR="00112243" w:rsidRPr="00112243">
        <w:rPr>
          <w:rFonts w:cs="Arial"/>
        </w:rPr>
        <w:t xml:space="preserve"> </w:t>
      </w:r>
      <w:r w:rsidR="00112243">
        <w:rPr>
          <w:rFonts w:cs="Arial"/>
        </w:rPr>
        <w:t xml:space="preserve">vladimir.pavelka@ceproas.cz </w:t>
      </w:r>
      <w:hyperlink r:id="rId12" w:history="1"/>
      <w:r w:rsidR="00112243" w:rsidRPr="000D5032">
        <w:rPr>
          <w:rFonts w:cs="Arial"/>
        </w:rPr>
        <w:t xml:space="preserve">, </w:t>
      </w:r>
      <w:r w:rsidR="00112243">
        <w:rPr>
          <w:rFonts w:cs="Arial"/>
        </w:rPr>
        <w:t xml:space="preserve">Tel.: </w:t>
      </w:r>
      <w:r w:rsidR="00112243" w:rsidRPr="00683FAA">
        <w:rPr>
          <w:rFonts w:cs="Arial"/>
        </w:rPr>
        <w:t>738 128 204</w:t>
      </w:r>
    </w:p>
    <w:p w:rsidR="005655E5" w:rsidRDefault="00613B77" w:rsidP="00365F46">
      <w:pPr>
        <w:pStyle w:val="Odstavec11"/>
        <w:numPr>
          <w:ilvl w:val="0"/>
          <w:numId w:val="5"/>
        </w:numPr>
        <w:tabs>
          <w:tab w:val="left" w:pos="2880"/>
        </w:tabs>
        <w:jc w:val="left"/>
        <w:rPr>
          <w:rFonts w:cs="Arial"/>
        </w:rPr>
      </w:pPr>
      <w:r w:rsidRPr="000D5032">
        <w:rPr>
          <w:rFonts w:cs="Arial"/>
        </w:rPr>
        <w:t xml:space="preserve">pro oblast provozní: </w:t>
      </w:r>
      <w:r w:rsidRPr="000D5032">
        <w:rPr>
          <w:rFonts w:cs="Arial"/>
        </w:rPr>
        <w:tab/>
        <w:t xml:space="preserve">Ing. </w:t>
      </w:r>
      <w:r w:rsidR="0004355E">
        <w:rPr>
          <w:rFonts w:cs="Arial"/>
        </w:rPr>
        <w:t>Vladimír Pavelka</w:t>
      </w:r>
    </w:p>
    <w:p w:rsidR="004A22A0" w:rsidRDefault="004A22A0" w:rsidP="005655E5">
      <w:pPr>
        <w:pStyle w:val="Odstavec11"/>
        <w:numPr>
          <w:ilvl w:val="0"/>
          <w:numId w:val="0"/>
        </w:numPr>
        <w:tabs>
          <w:tab w:val="left" w:pos="2880"/>
        </w:tabs>
        <w:ind w:left="1080"/>
        <w:jc w:val="left"/>
        <w:rPr>
          <w:rFonts w:cs="Arial"/>
        </w:rPr>
      </w:pPr>
      <w:r>
        <w:rPr>
          <w:rFonts w:cs="Arial"/>
        </w:rPr>
        <w:lastRenderedPageBreak/>
        <w:tab/>
      </w:r>
      <w:r>
        <w:rPr>
          <w:rFonts w:cs="Arial"/>
        </w:rPr>
        <w:tab/>
        <w:t xml:space="preserve">Email: </w:t>
      </w:r>
      <w:r w:rsidR="0004355E">
        <w:rPr>
          <w:rFonts w:cs="Arial"/>
        </w:rPr>
        <w:t xml:space="preserve">vladimir.pavelka@ceproas.cz </w:t>
      </w:r>
      <w:hyperlink r:id="rId13" w:history="1"/>
      <w:r w:rsidR="00613B77" w:rsidRPr="000D5032">
        <w:rPr>
          <w:rFonts w:cs="Arial"/>
        </w:rPr>
        <w:t xml:space="preserve">, </w:t>
      </w:r>
      <w:r>
        <w:rPr>
          <w:rFonts w:cs="Arial"/>
        </w:rPr>
        <w:t xml:space="preserve">Tel.: </w:t>
      </w:r>
      <w:r w:rsidR="0004355E" w:rsidRPr="00683FAA">
        <w:rPr>
          <w:rFonts w:cs="Arial"/>
        </w:rPr>
        <w:t>738</w:t>
      </w:r>
      <w:r w:rsidR="00683FAA" w:rsidRPr="00683FAA">
        <w:rPr>
          <w:rFonts w:cs="Arial"/>
        </w:rPr>
        <w:t> </w:t>
      </w:r>
      <w:r w:rsidR="0004355E" w:rsidRPr="00683FAA">
        <w:rPr>
          <w:rFonts w:cs="Arial"/>
        </w:rPr>
        <w:t>128</w:t>
      </w:r>
      <w:r w:rsidR="00683FAA" w:rsidRPr="00683FAA">
        <w:rPr>
          <w:rFonts w:cs="Arial"/>
        </w:rPr>
        <w:t xml:space="preserve"> </w:t>
      </w:r>
      <w:r w:rsidR="0004355E" w:rsidRPr="00683FAA">
        <w:rPr>
          <w:rFonts w:cs="Arial"/>
        </w:rPr>
        <w:t>204</w:t>
      </w:r>
      <w:r w:rsidR="00613B77" w:rsidRPr="000D5032">
        <w:rPr>
          <w:rFonts w:cs="Arial"/>
        </w:rPr>
        <w:br/>
      </w:r>
    </w:p>
    <w:p w:rsidR="00613B77" w:rsidRDefault="004A22A0" w:rsidP="00365F46">
      <w:pPr>
        <w:pStyle w:val="Odstavec11"/>
        <w:numPr>
          <w:ilvl w:val="0"/>
          <w:numId w:val="5"/>
        </w:numPr>
        <w:tabs>
          <w:tab w:val="left" w:pos="2880"/>
        </w:tabs>
        <w:jc w:val="left"/>
        <w:rPr>
          <w:rFonts w:cs="Arial"/>
        </w:rPr>
      </w:pPr>
      <w:r>
        <w:rPr>
          <w:rFonts w:cs="Arial"/>
        </w:rPr>
        <w:t xml:space="preserve">pro předání pracoviště, realizaci a převzetí díla pro jednotlivá místa plnění </w:t>
      </w:r>
      <w:r w:rsidR="00613B77" w:rsidRPr="000D5032">
        <w:rPr>
          <w:rFonts w:cs="Arial"/>
        </w:rPr>
        <w:t xml:space="preserve">osoby, uvedené v příloze č. </w:t>
      </w:r>
      <w:r w:rsidR="001953A0">
        <w:rPr>
          <w:rFonts w:cs="Arial"/>
        </w:rPr>
        <w:t>3</w:t>
      </w:r>
      <w:r w:rsidR="00613B77" w:rsidRPr="000D5032">
        <w:rPr>
          <w:rFonts w:cs="Arial"/>
        </w:rPr>
        <w:t xml:space="preserve"> </w:t>
      </w:r>
      <w:proofErr w:type="gramStart"/>
      <w:r w:rsidR="00613B77" w:rsidRPr="000D5032">
        <w:rPr>
          <w:rFonts w:cs="Arial"/>
        </w:rPr>
        <w:t>této</w:t>
      </w:r>
      <w:proofErr w:type="gramEnd"/>
      <w:r w:rsidR="00613B77" w:rsidRPr="000D5032">
        <w:rPr>
          <w:rFonts w:cs="Arial"/>
        </w:rPr>
        <w:t xml:space="preserve"> smlouvy.</w:t>
      </w:r>
    </w:p>
    <w:p w:rsidR="006F0C3F" w:rsidRDefault="004A22A0" w:rsidP="00365F46">
      <w:pPr>
        <w:pStyle w:val="Odstavec11"/>
        <w:numPr>
          <w:ilvl w:val="1"/>
          <w:numId w:val="5"/>
        </w:numPr>
        <w:tabs>
          <w:tab w:val="clear" w:pos="2160"/>
        </w:tabs>
        <w:ind w:left="900" w:hanging="720"/>
        <w:rPr>
          <w:rFonts w:cs="Arial"/>
        </w:rPr>
      </w:pPr>
      <w:r>
        <w:rPr>
          <w:rFonts w:cs="Arial"/>
        </w:rPr>
        <w:t xml:space="preserve">   V případě změny výše uvedených osob bude smluvní strana</w:t>
      </w:r>
      <w:r w:rsidR="006F0C3F" w:rsidRPr="000D5032">
        <w:rPr>
          <w:rFonts w:cs="Arial"/>
        </w:rPr>
        <w:t xml:space="preserve"> </w:t>
      </w:r>
      <w:r>
        <w:rPr>
          <w:rFonts w:cs="Arial"/>
        </w:rPr>
        <w:t>písemně informovat druhou smluvní stranu</w:t>
      </w:r>
      <w:r w:rsidR="006F0C3F" w:rsidRPr="000D5032">
        <w:rPr>
          <w:rFonts w:cs="Arial"/>
        </w:rPr>
        <w:t xml:space="preserve"> na adresu uvedenou v záhlaví této smlouvy s dostatečným předstihem.</w:t>
      </w:r>
      <w:r w:rsidR="00903D96">
        <w:rPr>
          <w:rFonts w:cs="Arial"/>
        </w:rPr>
        <w:t xml:space="preserve"> Smluvní strany výslovně prohlašují, že změna výše uvedených kontaktních osob nemusí být sjednávána formou dodatku, je však třeba o takové změně druhou smluvní stranu prokazatelně informovat.</w:t>
      </w:r>
    </w:p>
    <w:p w:rsidR="004A22A0" w:rsidRPr="000D5032" w:rsidRDefault="004A22A0" w:rsidP="004A22A0">
      <w:pPr>
        <w:pStyle w:val="Odstavec11"/>
        <w:numPr>
          <w:ilvl w:val="0"/>
          <w:numId w:val="0"/>
        </w:numPr>
        <w:ind w:left="180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>SMLUVNÍ POKUTY</w:t>
      </w:r>
    </w:p>
    <w:p w:rsidR="00FC1120" w:rsidRDefault="005058E2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>
        <w:rPr>
          <w:rFonts w:cs="Arial"/>
        </w:rPr>
        <w:t xml:space="preserve"> </w:t>
      </w:r>
      <w:r w:rsidR="00613B77" w:rsidRPr="000D5032">
        <w:rPr>
          <w:rFonts w:cs="Arial"/>
        </w:rPr>
        <w:t>V případě, že</w:t>
      </w:r>
      <w:r w:rsidR="00FC1120">
        <w:rPr>
          <w:rFonts w:cs="Arial"/>
        </w:rPr>
        <w:t xml:space="preserve">: </w:t>
      </w:r>
    </w:p>
    <w:p w:rsidR="007C5AAD" w:rsidRPr="00C15C49" w:rsidRDefault="002A6CD4" w:rsidP="00365F46">
      <w:pPr>
        <w:pStyle w:val="Odstavec11"/>
        <w:numPr>
          <w:ilvl w:val="0"/>
          <w:numId w:val="8"/>
        </w:numPr>
        <w:rPr>
          <w:rFonts w:cs="Arial"/>
        </w:rPr>
      </w:pPr>
      <w:r w:rsidRPr="002A6CD4">
        <w:rPr>
          <w:rFonts w:cs="Arial"/>
        </w:rPr>
        <w:t>zhotovitel nepředloží objednateli k odsouhlasení harmonogram revizí vyhotovený v souladu s touto smlouvou ve lhůtě uvedené v bodu 2.2 této smlouvy je objednatel oprávněn po zhotoviteli požadovat smluvní pokutu ve výši 1.000,- Kč za každý započatý den tohoto prodlení</w:t>
      </w:r>
    </w:p>
    <w:p w:rsidR="007C5AAD" w:rsidRDefault="00FC1120" w:rsidP="00365F46">
      <w:pPr>
        <w:pStyle w:val="Odstavec11"/>
        <w:numPr>
          <w:ilvl w:val="0"/>
          <w:numId w:val="8"/>
        </w:numPr>
        <w:rPr>
          <w:rFonts w:cs="Arial"/>
        </w:rPr>
      </w:pPr>
      <w:r w:rsidRPr="00C15C49">
        <w:rPr>
          <w:rFonts w:cs="Arial"/>
        </w:rPr>
        <w:t xml:space="preserve">zhotovitel bude v prodlení s provedením </w:t>
      </w:r>
      <w:r w:rsidR="00E539FA">
        <w:rPr>
          <w:rFonts w:cs="Arial"/>
        </w:rPr>
        <w:t>příslušné práce</w:t>
      </w:r>
      <w:r w:rsidR="00FA589E">
        <w:rPr>
          <w:rFonts w:cs="Arial"/>
        </w:rPr>
        <w:t>/činnosti</w:t>
      </w:r>
      <w:r w:rsidR="00E539FA">
        <w:rPr>
          <w:rFonts w:cs="Arial"/>
        </w:rPr>
        <w:t xml:space="preserve"> </w:t>
      </w:r>
      <w:r w:rsidR="00C15C49">
        <w:rPr>
          <w:rFonts w:cs="Arial"/>
        </w:rPr>
        <w:t xml:space="preserve">oproti lhůtě určené </w:t>
      </w:r>
      <w:r w:rsidR="004B1B52">
        <w:rPr>
          <w:rFonts w:cs="Arial"/>
        </w:rPr>
        <w:t>harmonogramem revizí</w:t>
      </w:r>
      <w:r w:rsidR="00E539FA">
        <w:rPr>
          <w:rFonts w:cs="Arial"/>
        </w:rPr>
        <w:t xml:space="preserve"> </w:t>
      </w:r>
      <w:r w:rsidR="007C5AAD">
        <w:rPr>
          <w:rFonts w:cs="Arial"/>
        </w:rPr>
        <w:t xml:space="preserve">nebo stanovené objednatelem dle </w:t>
      </w:r>
      <w:proofErr w:type="gramStart"/>
      <w:r w:rsidR="007C5AAD">
        <w:rPr>
          <w:rFonts w:cs="Arial"/>
        </w:rPr>
        <w:t xml:space="preserve">bodu </w:t>
      </w:r>
      <w:r w:rsidR="007C5AAD">
        <w:rPr>
          <w:rFonts w:cs="Arial"/>
        </w:rPr>
        <w:fldChar w:fldCharType="begin"/>
      </w:r>
      <w:r w:rsidR="007C5AAD">
        <w:rPr>
          <w:rFonts w:cs="Arial"/>
        </w:rPr>
        <w:instrText xml:space="preserve"> REF _Ref354563611 \r \h </w:instrText>
      </w:r>
      <w:r w:rsidR="007C5AAD">
        <w:rPr>
          <w:rFonts w:cs="Arial"/>
        </w:rPr>
      </w:r>
      <w:r w:rsidR="007C5AAD">
        <w:rPr>
          <w:rFonts w:cs="Arial"/>
        </w:rPr>
        <w:fldChar w:fldCharType="separate"/>
      </w:r>
      <w:r w:rsidR="00B710E2">
        <w:rPr>
          <w:rFonts w:cs="Arial"/>
        </w:rPr>
        <w:t>2.3</w:t>
      </w:r>
      <w:r w:rsidR="007C5AAD">
        <w:rPr>
          <w:rFonts w:cs="Arial"/>
        </w:rPr>
        <w:fldChar w:fldCharType="end"/>
      </w:r>
      <w:r w:rsidR="007C5AAD">
        <w:rPr>
          <w:rFonts w:cs="Arial"/>
        </w:rPr>
        <w:t xml:space="preserve"> </w:t>
      </w:r>
      <w:r w:rsidR="00286322">
        <w:rPr>
          <w:rFonts w:cs="Arial"/>
        </w:rPr>
        <w:t>této</w:t>
      </w:r>
      <w:proofErr w:type="gramEnd"/>
      <w:r w:rsidR="00286322">
        <w:rPr>
          <w:rFonts w:cs="Arial"/>
        </w:rPr>
        <w:t xml:space="preserve"> smlouvy</w:t>
      </w:r>
      <w:r w:rsidR="00866112">
        <w:rPr>
          <w:rFonts w:cs="Arial"/>
        </w:rPr>
        <w:t xml:space="preserve"> </w:t>
      </w:r>
      <w:r w:rsidR="00866112" w:rsidRPr="00866112">
        <w:rPr>
          <w:rFonts w:cs="Arial"/>
        </w:rPr>
        <w:t>(t</w:t>
      </w:r>
      <w:r w:rsidR="00FA589E">
        <w:rPr>
          <w:rFonts w:cs="Arial"/>
        </w:rPr>
        <w:t>zn., že</w:t>
      </w:r>
      <w:r w:rsidR="00866112" w:rsidRPr="00866112">
        <w:rPr>
          <w:rFonts w:cs="Arial"/>
        </w:rPr>
        <w:t xml:space="preserve"> zhotovitel bude v prodlení s provedením jednotlivé revize, kontroly</w:t>
      </w:r>
      <w:r w:rsidR="006B68FA">
        <w:rPr>
          <w:rFonts w:cs="Arial"/>
        </w:rPr>
        <w:t>, prohlídky, jiné činnosti vyplývající z vymezení předmětu smlouvy v bodu 1.1 této smlouvy</w:t>
      </w:r>
      <w:r w:rsidR="00866112" w:rsidRPr="00866112">
        <w:rPr>
          <w:rFonts w:cs="Arial"/>
        </w:rPr>
        <w:t xml:space="preserve"> či školení na jednotlivém zařízení v konkrétním místu plnění -  tj. jednotliv</w:t>
      </w:r>
      <w:r w:rsidR="006B68FA">
        <w:rPr>
          <w:rFonts w:cs="Arial"/>
        </w:rPr>
        <w:t>ý</w:t>
      </w:r>
      <w:r w:rsidR="00866112" w:rsidRPr="00866112">
        <w:rPr>
          <w:rFonts w:cs="Arial"/>
        </w:rPr>
        <w:t xml:space="preserve"> sklad)</w:t>
      </w:r>
      <w:r w:rsidR="00286322">
        <w:rPr>
          <w:rFonts w:cs="Arial"/>
        </w:rPr>
        <w:t xml:space="preserve"> </w:t>
      </w:r>
      <w:r w:rsidR="00E539FA" w:rsidRPr="00C15C49">
        <w:rPr>
          <w:rFonts w:cs="Arial"/>
        </w:rPr>
        <w:t xml:space="preserve">je </w:t>
      </w:r>
      <w:r w:rsidR="00286322">
        <w:rPr>
          <w:rFonts w:cs="Arial"/>
        </w:rPr>
        <w:t>objednatel oprávněn po zhotoviteli požadovat</w:t>
      </w:r>
      <w:r w:rsidR="00E539FA" w:rsidRPr="00C15C49">
        <w:rPr>
          <w:rFonts w:cs="Arial"/>
        </w:rPr>
        <w:t xml:space="preserve"> smluvní pokutu ve výši </w:t>
      </w:r>
      <w:r w:rsidR="00231A6B">
        <w:rPr>
          <w:rFonts w:cs="Arial"/>
        </w:rPr>
        <w:t>5</w:t>
      </w:r>
      <w:r w:rsidR="00E539FA">
        <w:rPr>
          <w:rFonts w:cs="Arial"/>
        </w:rPr>
        <w:t>.000</w:t>
      </w:r>
      <w:r w:rsidR="00E539FA" w:rsidRPr="00572B80">
        <w:rPr>
          <w:rFonts w:cs="Arial"/>
        </w:rPr>
        <w:t>,- Kč za</w:t>
      </w:r>
      <w:r w:rsidR="00E539FA">
        <w:rPr>
          <w:rFonts w:cs="Arial"/>
        </w:rPr>
        <w:t xml:space="preserve"> každé jednotlivé prodlení a každý započatý den tohoto prodlení. Pro účely tohoto bodu smlouvy se považuje </w:t>
      </w:r>
      <w:r w:rsidR="007B50E6">
        <w:rPr>
          <w:rFonts w:cs="Arial"/>
        </w:rPr>
        <w:t>část díla</w:t>
      </w:r>
      <w:r w:rsidR="006B68FA">
        <w:rPr>
          <w:rFonts w:cs="Arial"/>
        </w:rPr>
        <w:t xml:space="preserve"> (předmětná </w:t>
      </w:r>
      <w:r w:rsidR="00DC1A82">
        <w:rPr>
          <w:rFonts w:cs="Arial"/>
        </w:rPr>
        <w:t>příslušná práce/</w:t>
      </w:r>
      <w:r w:rsidR="006B68FA">
        <w:rPr>
          <w:rFonts w:cs="Arial"/>
        </w:rPr>
        <w:t>činnost zhotovitele)</w:t>
      </w:r>
      <w:r w:rsidR="00E539FA">
        <w:rPr>
          <w:rFonts w:cs="Arial"/>
        </w:rPr>
        <w:t xml:space="preserve"> za provedenou </w:t>
      </w:r>
      <w:r w:rsidR="007B50E6">
        <w:rPr>
          <w:rFonts w:cs="Arial"/>
        </w:rPr>
        <w:t xml:space="preserve">jejím </w:t>
      </w:r>
      <w:r w:rsidR="00E539FA">
        <w:rPr>
          <w:rFonts w:cs="Arial"/>
        </w:rPr>
        <w:t xml:space="preserve">předáním </w:t>
      </w:r>
      <w:r w:rsidR="007B50E6">
        <w:rPr>
          <w:rFonts w:cs="Arial"/>
        </w:rPr>
        <w:t xml:space="preserve">objednateli dle </w:t>
      </w:r>
      <w:r w:rsidR="00E25D26">
        <w:rPr>
          <w:rFonts w:cs="Arial"/>
        </w:rPr>
        <w:t>čl.</w:t>
      </w:r>
      <w:r w:rsidR="007B50E6">
        <w:rPr>
          <w:rFonts w:cs="Arial"/>
        </w:rPr>
        <w:t xml:space="preserve"> </w:t>
      </w:r>
      <w:r w:rsidR="007B50E6">
        <w:rPr>
          <w:rFonts w:cs="Arial"/>
        </w:rPr>
        <w:fldChar w:fldCharType="begin"/>
      </w:r>
      <w:r w:rsidR="007B50E6">
        <w:rPr>
          <w:rFonts w:cs="Arial"/>
        </w:rPr>
        <w:instrText xml:space="preserve"> REF _Ref353192312 \r \h </w:instrText>
      </w:r>
      <w:r w:rsidR="007B50E6">
        <w:rPr>
          <w:rFonts w:cs="Arial"/>
        </w:rPr>
      </w:r>
      <w:r w:rsidR="007B50E6">
        <w:rPr>
          <w:rFonts w:cs="Arial"/>
        </w:rPr>
        <w:fldChar w:fldCharType="separate"/>
      </w:r>
      <w:r w:rsidR="00B710E2">
        <w:rPr>
          <w:rFonts w:cs="Arial"/>
        </w:rPr>
        <w:t>5</w:t>
      </w:r>
      <w:r w:rsidR="007B50E6">
        <w:rPr>
          <w:rFonts w:cs="Arial"/>
        </w:rPr>
        <w:fldChar w:fldCharType="end"/>
      </w:r>
      <w:r w:rsidR="007B50E6">
        <w:rPr>
          <w:rFonts w:cs="Arial"/>
        </w:rPr>
        <w:t xml:space="preserve"> této smlouvy.</w:t>
      </w:r>
    </w:p>
    <w:p w:rsidR="00613B77" w:rsidRDefault="00613B77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 w:rsidRPr="000D5032">
        <w:rPr>
          <w:rFonts w:cs="Arial"/>
        </w:rPr>
        <w:t>V případě porušení podmínek</w:t>
      </w:r>
      <w:r w:rsidR="00FB1AAC">
        <w:rPr>
          <w:rFonts w:cs="Arial"/>
        </w:rPr>
        <w:t xml:space="preserve"> bezpečnosti a ochrany zdraví při práci, požární ochrany</w:t>
      </w:r>
      <w:r w:rsidR="00FB1AAC" w:rsidRPr="00FB1AAC">
        <w:rPr>
          <w:rFonts w:cs="Arial"/>
        </w:rPr>
        <w:t>, nakládání s odpady a vnitřních předpisů objednatele</w:t>
      </w:r>
      <w:r w:rsidR="00FB1AAC">
        <w:rPr>
          <w:rFonts w:cs="Arial"/>
        </w:rPr>
        <w:t xml:space="preserve">, </w:t>
      </w:r>
      <w:r w:rsidRPr="000D5032">
        <w:rPr>
          <w:rFonts w:cs="Arial"/>
        </w:rPr>
        <w:t xml:space="preserve">je objednatel oprávněn </w:t>
      </w:r>
      <w:r w:rsidR="00286322">
        <w:rPr>
          <w:rFonts w:cs="Arial"/>
        </w:rPr>
        <w:t>po</w:t>
      </w:r>
      <w:r w:rsidR="00286322" w:rsidRPr="000D5032">
        <w:rPr>
          <w:rFonts w:cs="Arial"/>
        </w:rPr>
        <w:t xml:space="preserve"> </w:t>
      </w:r>
      <w:r w:rsidR="005058E2">
        <w:rPr>
          <w:rFonts w:cs="Arial"/>
        </w:rPr>
        <w:t>zhotovitel</w:t>
      </w:r>
      <w:r w:rsidR="00286322">
        <w:rPr>
          <w:rFonts w:cs="Arial"/>
        </w:rPr>
        <w:t>i</w:t>
      </w:r>
      <w:r w:rsidRPr="000D5032">
        <w:rPr>
          <w:rFonts w:cs="Arial"/>
        </w:rPr>
        <w:t xml:space="preserve"> požadovat smluvní pokut</w:t>
      </w:r>
      <w:r w:rsidR="00286322">
        <w:rPr>
          <w:rFonts w:cs="Arial"/>
        </w:rPr>
        <w:t>u</w:t>
      </w:r>
      <w:r w:rsidRPr="000D5032">
        <w:rPr>
          <w:rFonts w:cs="Arial"/>
        </w:rPr>
        <w:t xml:space="preserve"> ve výši </w:t>
      </w:r>
      <w:r w:rsidR="003C0A90">
        <w:rPr>
          <w:rFonts w:cs="Arial"/>
        </w:rPr>
        <w:t>5.000</w:t>
      </w:r>
      <w:r w:rsidRPr="00FE11EE">
        <w:rPr>
          <w:rFonts w:cs="Arial"/>
        </w:rPr>
        <w:t>,-Kč</w:t>
      </w:r>
      <w:r w:rsidRPr="000D5032">
        <w:rPr>
          <w:rFonts w:cs="Arial"/>
        </w:rPr>
        <w:t xml:space="preserve"> za každý jednotlivý případ porušení.</w:t>
      </w:r>
    </w:p>
    <w:p w:rsidR="00DC1A82" w:rsidRPr="00DF764A" w:rsidRDefault="00DC1A82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>
        <w:rPr>
          <w:rFonts w:cs="Arial"/>
        </w:rPr>
        <w:t xml:space="preserve">V případě, že zhotovitel postoupí tuto smlouvu jako celek či jednotlivá práva a povinnosti z ní či z jejího porušení vyplývající na třetí subjekty v rozporu s touto smlouvou, je objednatel oprávněn po zhotoviteli požadovat smluvní pokutu ve výši </w:t>
      </w:r>
      <w:r w:rsidRPr="00DF764A">
        <w:rPr>
          <w:rFonts w:cs="Arial"/>
        </w:rPr>
        <w:t>10 000,- Kč.</w:t>
      </w:r>
    </w:p>
    <w:p w:rsidR="00613B77" w:rsidRDefault="00E25D26" w:rsidP="005058E2">
      <w:pPr>
        <w:pStyle w:val="Odstavec20"/>
        <w:tabs>
          <w:tab w:val="clear" w:pos="567"/>
          <w:tab w:val="clear" w:pos="792"/>
          <w:tab w:val="num" w:pos="-4140"/>
        </w:tabs>
        <w:ind w:left="792" w:hanging="612"/>
        <w:outlineLvl w:val="9"/>
        <w:rPr>
          <w:rFonts w:cs="Arial"/>
          <w:szCs w:val="20"/>
        </w:rPr>
      </w:pPr>
      <w:r>
        <w:rPr>
          <w:rFonts w:cs="Arial"/>
          <w:szCs w:val="20"/>
        </w:rPr>
        <w:t>8.3.</w:t>
      </w:r>
      <w:r w:rsidR="005058E2">
        <w:rPr>
          <w:rFonts w:cs="Arial"/>
          <w:szCs w:val="20"/>
        </w:rPr>
        <w:t xml:space="preserve">  </w:t>
      </w:r>
      <w:r w:rsidR="00613B77" w:rsidRPr="000D5032">
        <w:rPr>
          <w:rFonts w:cs="Arial"/>
          <w:szCs w:val="20"/>
        </w:rPr>
        <w:t xml:space="preserve">Pro všechny smluvní pokuty sjednané v této smlouvě platí, že </w:t>
      </w:r>
      <w:r w:rsidR="00FB1AAC">
        <w:rPr>
          <w:rFonts w:cs="Arial"/>
          <w:szCs w:val="20"/>
        </w:rPr>
        <w:t>zhotovitel</w:t>
      </w:r>
      <w:r w:rsidR="00FB1AAC" w:rsidRPr="000D5032">
        <w:rPr>
          <w:rFonts w:cs="Arial"/>
          <w:szCs w:val="20"/>
        </w:rPr>
        <w:t xml:space="preserve"> </w:t>
      </w:r>
      <w:r w:rsidR="00613B77" w:rsidRPr="000D5032">
        <w:rPr>
          <w:rFonts w:cs="Arial"/>
          <w:szCs w:val="20"/>
        </w:rPr>
        <w:t xml:space="preserve">je kromě zaplacení smluvní pokuty povinen nahradit objednateli v celé výši </w:t>
      </w:r>
      <w:r w:rsidR="00A91A52">
        <w:rPr>
          <w:rFonts w:cs="Arial"/>
          <w:szCs w:val="20"/>
        </w:rPr>
        <w:t>újmu</w:t>
      </w:r>
      <w:r w:rsidR="00613B77" w:rsidRPr="000D5032">
        <w:rPr>
          <w:rFonts w:cs="Arial"/>
          <w:szCs w:val="20"/>
        </w:rPr>
        <w:t xml:space="preserve"> vzniklou porušením povinnosti zajištěné smluvní pokutou, a rovněž náklady vzniklé objednateli z důvodu porušení povinnosti </w:t>
      </w:r>
      <w:r w:rsidR="00FB1AAC">
        <w:rPr>
          <w:rFonts w:cs="Arial"/>
          <w:szCs w:val="20"/>
        </w:rPr>
        <w:t>zhotovitelem</w:t>
      </w:r>
      <w:r w:rsidR="00FB1AAC" w:rsidRPr="000D5032">
        <w:rPr>
          <w:rFonts w:cs="Arial"/>
          <w:szCs w:val="20"/>
        </w:rPr>
        <w:t xml:space="preserve"> </w:t>
      </w:r>
      <w:r w:rsidR="00613B77" w:rsidRPr="000D5032">
        <w:rPr>
          <w:rFonts w:cs="Arial"/>
          <w:szCs w:val="20"/>
        </w:rPr>
        <w:t xml:space="preserve">(např. sankce podle právních předpisů na úseku </w:t>
      </w:r>
      <w:r w:rsidR="00FB1AAC">
        <w:rPr>
          <w:rFonts w:cs="Arial"/>
          <w:szCs w:val="20"/>
        </w:rPr>
        <w:t>bezpečnosti a ochrany zdraví při práci,</w:t>
      </w:r>
      <w:r w:rsidR="00613B77" w:rsidRPr="000D5032">
        <w:rPr>
          <w:rFonts w:cs="Arial"/>
          <w:szCs w:val="20"/>
        </w:rPr>
        <w:t xml:space="preserve"> </w:t>
      </w:r>
      <w:r w:rsidR="000D4978">
        <w:rPr>
          <w:rFonts w:cs="Arial"/>
          <w:szCs w:val="20"/>
        </w:rPr>
        <w:t xml:space="preserve">jiné sankce udělené objednateli ve správním řízení, </w:t>
      </w:r>
      <w:r w:rsidR="00613B77" w:rsidRPr="000D5032">
        <w:rPr>
          <w:rFonts w:cs="Arial"/>
          <w:szCs w:val="20"/>
        </w:rPr>
        <w:t>apod.), nedohodnou-li se smluvní strany písemně jinak.</w:t>
      </w:r>
    </w:p>
    <w:p w:rsidR="000D4978" w:rsidRPr="000D5032" w:rsidRDefault="00E25D26" w:rsidP="00EF5B8F">
      <w:pPr>
        <w:pStyle w:val="Odstavec20"/>
        <w:tabs>
          <w:tab w:val="clear" w:pos="567"/>
          <w:tab w:val="clear" w:pos="792"/>
          <w:tab w:val="num" w:pos="-4140"/>
        </w:tabs>
        <w:ind w:left="792" w:hanging="612"/>
        <w:outlineLvl w:val="9"/>
      </w:pPr>
      <w:r>
        <w:t xml:space="preserve">8.4. </w:t>
      </w:r>
      <w:r w:rsidR="00022528" w:rsidRPr="00022528">
        <w:t xml:space="preserve">Povinnost zaplatit smluvní pokutu vzniká </w:t>
      </w:r>
      <w:r w:rsidR="00022528">
        <w:t>zhotoviteli</w:t>
      </w:r>
      <w:r w:rsidR="00022528" w:rsidRPr="00022528">
        <w:t xml:space="preserve"> doručením písemné výzvy k zaplacení sml</w:t>
      </w:r>
      <w:r w:rsidR="00022528">
        <w:t xml:space="preserve">uvní pokuty s uvedením důvodu a </w:t>
      </w:r>
      <w:r w:rsidR="00022528" w:rsidRPr="00022528">
        <w:t>výše smluvní pokuty</w:t>
      </w:r>
      <w:r w:rsidR="00022528">
        <w:t>.</w:t>
      </w:r>
      <w:r w:rsidR="00022528" w:rsidRPr="00022528">
        <w:t xml:space="preserve"> </w:t>
      </w:r>
      <w:r w:rsidR="000D4978">
        <w:t>Zhotovitel</w:t>
      </w:r>
      <w:r w:rsidR="000D4978" w:rsidRPr="0082317D">
        <w:t xml:space="preserve"> souhlasí s úhradou smluvní</w:t>
      </w:r>
      <w:r w:rsidR="000D4978">
        <w:t xml:space="preserve">ch pokut, škod a </w:t>
      </w:r>
      <w:r w:rsidR="000D4978">
        <w:rPr>
          <w:rFonts w:cs="Arial"/>
          <w:bCs/>
        </w:rPr>
        <w:t>nákladů vzniklých</w:t>
      </w:r>
      <w:r w:rsidR="000D4978" w:rsidRPr="000D4978">
        <w:rPr>
          <w:rFonts w:cs="Arial"/>
          <w:bCs/>
        </w:rPr>
        <w:t xml:space="preserve"> objednateli z důvodu porušení povinnosti zhotovitelem</w:t>
      </w:r>
      <w:r w:rsidR="000D4978">
        <w:t xml:space="preserve"> </w:t>
      </w:r>
      <w:r w:rsidR="000D4978" w:rsidRPr="00EF5B8F">
        <w:rPr>
          <w:rFonts w:cs="Arial"/>
          <w:szCs w:val="20"/>
        </w:rPr>
        <w:t>přednostně</w:t>
      </w:r>
      <w:r w:rsidR="000D4978" w:rsidRPr="0082317D">
        <w:t xml:space="preserve"> započtením</w:t>
      </w:r>
      <w:r w:rsidR="000D4978">
        <w:t xml:space="preserve"> proti i nesplatné pohledávce</w:t>
      </w:r>
      <w:r w:rsidR="000D4978" w:rsidRPr="0082317D">
        <w:t xml:space="preserve"> </w:t>
      </w:r>
      <w:r w:rsidR="000D4978">
        <w:t xml:space="preserve">zhotovitele za objednatelem, </w:t>
      </w:r>
      <w:r w:rsidR="000D4978" w:rsidRPr="0082317D">
        <w:t xml:space="preserve">a nebude-li </w:t>
      </w:r>
      <w:r w:rsidR="000D4978">
        <w:t xml:space="preserve">takové </w:t>
      </w:r>
      <w:r w:rsidR="000D4978" w:rsidRPr="0082317D">
        <w:t xml:space="preserve">započtení z jakýchkoliv důvodů možné, zaplatí ji </w:t>
      </w:r>
      <w:r w:rsidR="00022528">
        <w:t xml:space="preserve">bezodkladně </w:t>
      </w:r>
      <w:r w:rsidR="000D4978" w:rsidRPr="0082317D">
        <w:t xml:space="preserve">bankovním převodem na účet uvedený ve výzvě k zaplacení </w:t>
      </w:r>
      <w:r w:rsidR="00A91A52">
        <w:t xml:space="preserve">smluvní </w:t>
      </w:r>
      <w:r w:rsidR="000D4978" w:rsidRPr="0082317D">
        <w:t>pokuty.</w:t>
      </w:r>
    </w:p>
    <w:p w:rsidR="00613B77" w:rsidRPr="000D5032" w:rsidRDefault="003D7EAA" w:rsidP="00567462">
      <w:pPr>
        <w:pStyle w:val="Nadpis2"/>
      </w:pPr>
      <w:r>
        <w:rPr>
          <w:lang w:val="cs-CZ"/>
        </w:rPr>
        <w:t xml:space="preserve">PRÁVA Z VADNÉHO PLNĚNÍ </w:t>
      </w:r>
      <w:r w:rsidR="00613B77" w:rsidRPr="000D5032">
        <w:t>A ZÁRUČNÍ PODMÍNKY</w:t>
      </w:r>
    </w:p>
    <w:p w:rsidR="00613B77" w:rsidRPr="000D5032" w:rsidRDefault="00736129" w:rsidP="00736129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613B77" w:rsidRPr="000D5032">
        <w:rPr>
          <w:rFonts w:cs="Arial"/>
        </w:rPr>
        <w:t xml:space="preserve"> poskytuje objednateli záruku </w:t>
      </w:r>
      <w:r>
        <w:rPr>
          <w:rFonts w:cs="Arial"/>
        </w:rPr>
        <w:t>za dílo</w:t>
      </w:r>
      <w:r w:rsidR="00613B77" w:rsidRPr="000D5032">
        <w:rPr>
          <w:rFonts w:cs="Arial"/>
        </w:rPr>
        <w:t xml:space="preserve"> dle této smlouvy, tj. veškeré služby </w:t>
      </w:r>
      <w:r w:rsidR="00FB1343">
        <w:rPr>
          <w:rFonts w:cs="Arial"/>
        </w:rPr>
        <w:t xml:space="preserve">– činnosti </w:t>
      </w:r>
      <w:r w:rsidR="000A08E6">
        <w:rPr>
          <w:rFonts w:cs="Arial"/>
        </w:rPr>
        <w:t xml:space="preserve">(dle </w:t>
      </w:r>
      <w:proofErr w:type="gramStart"/>
      <w:r w:rsidR="000A08E6">
        <w:rPr>
          <w:rFonts w:cs="Arial"/>
        </w:rPr>
        <w:t xml:space="preserve">bodu </w:t>
      </w:r>
      <w:r w:rsidR="000A08E6">
        <w:rPr>
          <w:rFonts w:cs="Arial"/>
        </w:rPr>
        <w:fldChar w:fldCharType="begin"/>
      </w:r>
      <w:r w:rsidR="000A08E6">
        <w:rPr>
          <w:rFonts w:cs="Arial"/>
        </w:rPr>
        <w:instrText xml:space="preserve"> REF _Ref352940796 \r \h </w:instrText>
      </w:r>
      <w:r w:rsidR="000A08E6">
        <w:rPr>
          <w:rFonts w:cs="Arial"/>
        </w:rPr>
      </w:r>
      <w:r w:rsidR="000A08E6">
        <w:rPr>
          <w:rFonts w:cs="Arial"/>
        </w:rPr>
        <w:fldChar w:fldCharType="separate"/>
      </w:r>
      <w:r w:rsidR="00B710E2">
        <w:rPr>
          <w:rFonts w:cs="Arial"/>
        </w:rPr>
        <w:t>1.1</w:t>
      </w:r>
      <w:r w:rsidR="000A08E6">
        <w:rPr>
          <w:rFonts w:cs="Arial"/>
        </w:rPr>
        <w:fldChar w:fldCharType="end"/>
      </w:r>
      <w:r w:rsidR="000A08E6">
        <w:rPr>
          <w:rFonts w:cs="Arial"/>
        </w:rPr>
        <w:t xml:space="preserve"> této</w:t>
      </w:r>
      <w:proofErr w:type="gramEnd"/>
      <w:r w:rsidR="000A08E6">
        <w:rPr>
          <w:rFonts w:cs="Arial"/>
        </w:rPr>
        <w:t xml:space="preserve"> smlouvy) </w:t>
      </w:r>
      <w:r w:rsidR="00613B77" w:rsidRPr="000D5032">
        <w:rPr>
          <w:rFonts w:cs="Arial"/>
        </w:rPr>
        <w:t xml:space="preserve">realizované v rámci </w:t>
      </w:r>
      <w:r>
        <w:rPr>
          <w:rFonts w:cs="Arial"/>
        </w:rPr>
        <w:t>díla</w:t>
      </w:r>
      <w:r w:rsidR="00613B77" w:rsidRPr="000D5032">
        <w:rPr>
          <w:rFonts w:cs="Arial"/>
        </w:rPr>
        <w:t xml:space="preserve"> na základě této smlouvy a dle podmínek této smlouvy. </w:t>
      </w:r>
      <w:r w:rsidR="00FD0CD0">
        <w:rPr>
          <w:rFonts w:cs="Arial"/>
        </w:rPr>
        <w:t xml:space="preserve">Záruční doba </w:t>
      </w:r>
      <w:r w:rsidR="00234795">
        <w:rPr>
          <w:rFonts w:cs="Arial"/>
        </w:rPr>
        <w:t>odpovídá</w:t>
      </w:r>
      <w:r w:rsidR="00AE51A8">
        <w:rPr>
          <w:rFonts w:cs="Arial"/>
        </w:rPr>
        <w:t xml:space="preserve"> jednotlivým intervalům mezi prováděním jednotlivých činností </w:t>
      </w:r>
      <w:r w:rsidR="00083D80">
        <w:rPr>
          <w:rFonts w:cs="Arial"/>
        </w:rPr>
        <w:t>(např. kontrol</w:t>
      </w:r>
      <w:r w:rsidR="00DC1A82">
        <w:rPr>
          <w:rFonts w:cs="Arial"/>
        </w:rPr>
        <w:t>, zkoušek, prohlídek</w:t>
      </w:r>
      <w:r w:rsidR="00083D80">
        <w:rPr>
          <w:rFonts w:cs="Arial"/>
        </w:rPr>
        <w:t xml:space="preserve"> či revizí</w:t>
      </w:r>
      <w:r w:rsidR="00DC1A82">
        <w:rPr>
          <w:rFonts w:cs="Arial"/>
        </w:rPr>
        <w:t xml:space="preserve"> atd.</w:t>
      </w:r>
      <w:r w:rsidR="00083D80">
        <w:rPr>
          <w:rFonts w:cs="Arial"/>
        </w:rPr>
        <w:t xml:space="preserve">) </w:t>
      </w:r>
      <w:r w:rsidR="00AE51A8">
        <w:rPr>
          <w:rFonts w:cs="Arial"/>
        </w:rPr>
        <w:t xml:space="preserve">stanovených v příloze </w:t>
      </w:r>
      <w:proofErr w:type="gramStart"/>
      <w:r w:rsidR="00AE51A8">
        <w:rPr>
          <w:rFonts w:cs="Arial"/>
        </w:rPr>
        <w:t>č. 2 této</w:t>
      </w:r>
      <w:proofErr w:type="gramEnd"/>
      <w:r w:rsidR="00AE51A8">
        <w:rPr>
          <w:rFonts w:cs="Arial"/>
        </w:rPr>
        <w:t xml:space="preserve"> smlouvy a následně přesně specifikovanými v harmonogramu revizí. Záruka se nevztahuje na bezporuchovost </w:t>
      </w:r>
      <w:r w:rsidR="00231A6B">
        <w:rPr>
          <w:rFonts w:cs="Arial"/>
        </w:rPr>
        <w:t>Z</w:t>
      </w:r>
      <w:r w:rsidR="00AE51A8">
        <w:rPr>
          <w:rFonts w:cs="Arial"/>
        </w:rPr>
        <w:t xml:space="preserve">Z </w:t>
      </w:r>
      <w:r w:rsidR="00083D80">
        <w:rPr>
          <w:rFonts w:cs="Arial"/>
        </w:rPr>
        <w:t xml:space="preserve">v intervalu mezi provedením jednotlivých činností (např. kontrol či </w:t>
      </w:r>
      <w:r w:rsidR="00083D80">
        <w:rPr>
          <w:rFonts w:cs="Arial"/>
        </w:rPr>
        <w:lastRenderedPageBreak/>
        <w:t>revizí</w:t>
      </w:r>
      <w:r w:rsidR="00DC1A82">
        <w:rPr>
          <w:rFonts w:cs="Arial"/>
        </w:rPr>
        <w:t>, prohlídek atd.</w:t>
      </w:r>
      <w:r w:rsidR="00083D80">
        <w:rPr>
          <w:rFonts w:cs="Arial"/>
        </w:rPr>
        <w:t xml:space="preserve">) s výjimkou případů, kdy je porucha způsobena servisním zásahem zhotovitele. </w:t>
      </w:r>
    </w:p>
    <w:p w:rsidR="009D24C1" w:rsidRPr="009D24C1" w:rsidRDefault="009D24C1" w:rsidP="009D24C1">
      <w:pPr>
        <w:pStyle w:val="Odstavec11"/>
        <w:ind w:hanging="612"/>
        <w:rPr>
          <w:rFonts w:cs="Arial"/>
        </w:rPr>
      </w:pPr>
      <w:r w:rsidRPr="009D24C1">
        <w:rPr>
          <w:rFonts w:cs="Arial"/>
        </w:rPr>
        <w:t>Zhotovitel přejímá</w:t>
      </w:r>
      <w:r>
        <w:rPr>
          <w:rFonts w:cs="Arial"/>
        </w:rPr>
        <w:t xml:space="preserve"> zejména</w:t>
      </w:r>
      <w:r w:rsidRPr="009D24C1">
        <w:rPr>
          <w:rFonts w:cs="Arial"/>
        </w:rPr>
        <w:t xml:space="preserve"> </w:t>
      </w:r>
      <w:r>
        <w:rPr>
          <w:rFonts w:cs="Arial"/>
        </w:rPr>
        <w:t>záruku za to, že dílo</w:t>
      </w:r>
      <w:r w:rsidRPr="009D24C1">
        <w:rPr>
          <w:rFonts w:cs="Arial"/>
        </w:rPr>
        <w:t xml:space="preserve"> podle této smlouvy (včetně všech jeho</w:t>
      </w:r>
      <w:r>
        <w:rPr>
          <w:rFonts w:cs="Arial"/>
        </w:rPr>
        <w:t xml:space="preserve"> případných</w:t>
      </w:r>
      <w:r w:rsidRPr="009D24C1">
        <w:rPr>
          <w:rFonts w:cs="Arial"/>
        </w:rPr>
        <w:t xml:space="preserve"> změn), jakož i jeho části, bude během záruční doby dle této smlouvy:</w:t>
      </w:r>
    </w:p>
    <w:p w:rsidR="009D24C1" w:rsidRPr="009D24C1" w:rsidRDefault="009D24C1" w:rsidP="00365F4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9D24C1">
        <w:rPr>
          <w:rFonts w:cs="Arial"/>
        </w:rPr>
        <w:t xml:space="preserve">bez jakýchkoliv vad, </w:t>
      </w:r>
    </w:p>
    <w:p w:rsidR="009D24C1" w:rsidRPr="009D24C1" w:rsidRDefault="009D24C1" w:rsidP="00365F4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9D24C1">
        <w:rPr>
          <w:rFonts w:cs="Arial"/>
        </w:rPr>
        <w:t xml:space="preserve">splňovat všechny požadavky stanovené smlouvou, </w:t>
      </w:r>
    </w:p>
    <w:p w:rsidR="009D24C1" w:rsidRPr="009D24C1" w:rsidRDefault="009D24C1" w:rsidP="00365F4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9D24C1">
        <w:rPr>
          <w:rFonts w:cs="Arial"/>
        </w:rPr>
        <w:t>mít vlastnosti smlouvou vymíněné nebo, pokud tato smlouva takové vlastnosti nestanoví, vlastnosti obvyklé k účelu sjednanému v této smlouvě,</w:t>
      </w:r>
    </w:p>
    <w:p w:rsidR="009D24C1" w:rsidRPr="009D24C1" w:rsidRDefault="009D24C1" w:rsidP="00365F4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9D24C1">
        <w:rPr>
          <w:rFonts w:cs="Arial"/>
        </w:rPr>
        <w:t>splňovat všechny požadavky stanovené platnými zákony a ostatními obecně závaznými právními předpisy, a bude odpovídat platným technickým pravidlům, normám a předpisům,</w:t>
      </w:r>
    </w:p>
    <w:p w:rsidR="009D24C1" w:rsidRDefault="009D24C1" w:rsidP="00365F4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9D24C1">
        <w:rPr>
          <w:rFonts w:cs="Arial"/>
        </w:rPr>
        <w:t>způsobilé k účelu sjednanému dle smlouvy, a</w:t>
      </w:r>
    </w:p>
    <w:p w:rsidR="009D24C1" w:rsidRPr="009D24C1" w:rsidRDefault="009D24C1" w:rsidP="00365F4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9D24C1">
        <w:rPr>
          <w:rFonts w:cs="Arial"/>
        </w:rPr>
        <w:t>nebude obsahovat chyby a nedostatky</w:t>
      </w:r>
      <w:r>
        <w:rPr>
          <w:rFonts w:cs="Arial"/>
        </w:rPr>
        <w:t>.</w:t>
      </w:r>
    </w:p>
    <w:p w:rsidR="00613B77" w:rsidRPr="000D5032" w:rsidRDefault="00736129" w:rsidP="00736129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613B77" w:rsidRPr="000D5032">
        <w:rPr>
          <w:rFonts w:cs="Arial"/>
        </w:rPr>
        <w:t xml:space="preserve"> nese odpovědnost za plnění svých závazků podle této smlouvy v souladu s příslušnými ustanoveními </w:t>
      </w:r>
      <w:r w:rsidR="004E6D70">
        <w:rPr>
          <w:rFonts w:cs="Arial"/>
        </w:rPr>
        <w:t>platné legislativy</w:t>
      </w:r>
      <w:r w:rsidR="00613B77" w:rsidRPr="000D5032">
        <w:rPr>
          <w:rFonts w:cs="Arial"/>
        </w:rPr>
        <w:t xml:space="preserve">, není-li stanoveno jinak. </w:t>
      </w:r>
    </w:p>
    <w:p w:rsidR="00B95184" w:rsidRDefault="003D7EAA" w:rsidP="00736129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Objednatel není oprávněn uplatnit své právo </w:t>
      </w:r>
      <w:r w:rsidR="00613B77" w:rsidRPr="000D5032">
        <w:rPr>
          <w:rFonts w:cs="Arial"/>
        </w:rPr>
        <w:t>z vady</w:t>
      </w:r>
      <w:r w:rsidR="00B95184">
        <w:rPr>
          <w:rFonts w:cs="Arial"/>
        </w:rPr>
        <w:t>:</w:t>
      </w:r>
    </w:p>
    <w:p w:rsidR="00B95184" w:rsidRDefault="00B95184" w:rsidP="00365F46">
      <w:pPr>
        <w:pStyle w:val="Odstavec11"/>
        <w:numPr>
          <w:ilvl w:val="0"/>
          <w:numId w:val="7"/>
        </w:numPr>
        <w:ind w:left="1701"/>
        <w:rPr>
          <w:rFonts w:cs="Arial"/>
        </w:rPr>
      </w:pPr>
      <w:r>
        <w:rPr>
          <w:rFonts w:cs="Arial"/>
        </w:rPr>
        <w:t xml:space="preserve">způsobené zásahem </w:t>
      </w:r>
      <w:r w:rsidR="00613B77" w:rsidRPr="000D5032">
        <w:rPr>
          <w:rFonts w:cs="Arial"/>
        </w:rPr>
        <w:t xml:space="preserve">vyšší moci, </w:t>
      </w:r>
    </w:p>
    <w:p w:rsidR="00B95184" w:rsidRDefault="00B95184" w:rsidP="00365F46">
      <w:pPr>
        <w:pStyle w:val="Odstavec11"/>
        <w:numPr>
          <w:ilvl w:val="0"/>
          <w:numId w:val="7"/>
        </w:numPr>
        <w:ind w:left="1701"/>
        <w:rPr>
          <w:rFonts w:cs="Arial"/>
        </w:rPr>
      </w:pPr>
      <w:r>
        <w:rPr>
          <w:rFonts w:cs="Arial"/>
        </w:rPr>
        <w:t xml:space="preserve">způsobené </w:t>
      </w:r>
      <w:r w:rsidR="00613B77" w:rsidRPr="000D5032">
        <w:rPr>
          <w:rFonts w:cs="Arial"/>
        </w:rPr>
        <w:t>zásah</w:t>
      </w:r>
      <w:r>
        <w:rPr>
          <w:rFonts w:cs="Arial"/>
        </w:rPr>
        <w:t>em</w:t>
      </w:r>
      <w:r w:rsidR="00613B77" w:rsidRPr="000D5032">
        <w:rPr>
          <w:rFonts w:cs="Arial"/>
        </w:rPr>
        <w:t xml:space="preserve"> třetích osob</w:t>
      </w:r>
      <w:r>
        <w:rPr>
          <w:rFonts w:cs="Arial"/>
        </w:rPr>
        <w:t>,</w:t>
      </w:r>
      <w:r w:rsidR="00613B77" w:rsidRPr="000D5032">
        <w:rPr>
          <w:rFonts w:cs="Arial"/>
        </w:rPr>
        <w:t xml:space="preserve"> nebo </w:t>
      </w:r>
    </w:p>
    <w:p w:rsidR="00B95184" w:rsidRDefault="00613B77" w:rsidP="00365F46">
      <w:pPr>
        <w:pStyle w:val="Odstavec11"/>
        <w:numPr>
          <w:ilvl w:val="0"/>
          <w:numId w:val="7"/>
        </w:numPr>
        <w:ind w:left="1701"/>
        <w:rPr>
          <w:rFonts w:cs="Arial"/>
        </w:rPr>
      </w:pPr>
      <w:r w:rsidRPr="000D5032">
        <w:rPr>
          <w:rFonts w:cs="Arial"/>
        </w:rPr>
        <w:t xml:space="preserve">prokazatelně zapříčiněné </w:t>
      </w:r>
      <w:r w:rsidR="003D7EAA">
        <w:rPr>
          <w:rFonts w:cs="Arial"/>
        </w:rPr>
        <w:t xml:space="preserve">vlastním </w:t>
      </w:r>
      <w:r w:rsidRPr="000D5032">
        <w:rPr>
          <w:rFonts w:cs="Arial"/>
        </w:rPr>
        <w:t xml:space="preserve">zásahem objednatele do </w:t>
      </w:r>
      <w:r w:rsidR="00B95184">
        <w:rPr>
          <w:rFonts w:cs="Arial"/>
        </w:rPr>
        <w:t xml:space="preserve">díla, resp. jeho části, </w:t>
      </w:r>
      <w:r w:rsidRPr="000D5032">
        <w:rPr>
          <w:rFonts w:cs="Arial"/>
        </w:rPr>
        <w:t xml:space="preserve">převzatého od </w:t>
      </w:r>
      <w:r w:rsidR="00736129">
        <w:rPr>
          <w:rFonts w:cs="Arial"/>
        </w:rPr>
        <w:t>zhotovitele</w:t>
      </w:r>
      <w:r w:rsidRPr="000D5032">
        <w:rPr>
          <w:rFonts w:cs="Arial"/>
        </w:rPr>
        <w:t xml:space="preserve"> bez předchozí konzultace s</w:t>
      </w:r>
      <w:r w:rsidR="00736129">
        <w:rPr>
          <w:rFonts w:cs="Arial"/>
        </w:rPr>
        <w:t>e zhotovitelem</w:t>
      </w:r>
      <w:r w:rsidR="00B95184">
        <w:rPr>
          <w:rFonts w:cs="Arial"/>
        </w:rPr>
        <w:t>.</w:t>
      </w:r>
      <w:r w:rsidRPr="000D5032">
        <w:rPr>
          <w:rFonts w:cs="Arial"/>
        </w:rPr>
        <w:t xml:space="preserve"> </w:t>
      </w:r>
    </w:p>
    <w:p w:rsidR="00613B77" w:rsidRPr="000D5032" w:rsidRDefault="00B95184" w:rsidP="00B95184">
      <w:pPr>
        <w:pStyle w:val="Odstavec11"/>
        <w:numPr>
          <w:ilvl w:val="0"/>
          <w:numId w:val="0"/>
        </w:numPr>
        <w:ind w:left="792" w:hanging="83"/>
        <w:rPr>
          <w:rFonts w:cs="Arial"/>
        </w:rPr>
      </w:pPr>
      <w:r>
        <w:rPr>
          <w:rFonts w:cs="Arial"/>
        </w:rPr>
        <w:t xml:space="preserve"> </w:t>
      </w:r>
      <w:r w:rsidR="003D7EAA">
        <w:rPr>
          <w:rFonts w:cs="Arial"/>
        </w:rPr>
        <w:t>O zásah třetích osob dle výše uvedeného se však nejedná v případě třetích stran,</w:t>
      </w:r>
      <w:r w:rsidR="00613B77" w:rsidRPr="000D5032">
        <w:rPr>
          <w:rFonts w:cs="Arial"/>
        </w:rPr>
        <w:t xml:space="preserve"> prostřednictvím kter</w:t>
      </w:r>
      <w:r w:rsidR="003D7EAA">
        <w:rPr>
          <w:rFonts w:cs="Arial"/>
        </w:rPr>
        <w:t>ých</w:t>
      </w:r>
      <w:r w:rsidR="00613B77" w:rsidRPr="000D5032">
        <w:rPr>
          <w:rFonts w:cs="Arial"/>
        </w:rPr>
        <w:t xml:space="preserve"> zajišťuje </w:t>
      </w:r>
      <w:r w:rsidR="00736129">
        <w:rPr>
          <w:rFonts w:cs="Arial"/>
        </w:rPr>
        <w:t>zhotovitel</w:t>
      </w:r>
      <w:r w:rsidR="00613B77" w:rsidRPr="000D5032">
        <w:rPr>
          <w:rFonts w:cs="Arial"/>
        </w:rPr>
        <w:t xml:space="preserve"> své plnění</w:t>
      </w:r>
      <w:r w:rsidR="003D7EAA">
        <w:rPr>
          <w:rFonts w:cs="Arial"/>
        </w:rPr>
        <w:t xml:space="preserve"> a za které odpovídá</w:t>
      </w:r>
      <w:r w:rsidR="00801453">
        <w:rPr>
          <w:rFonts w:cs="Arial"/>
        </w:rPr>
        <w:t>,</w:t>
      </w:r>
      <w:r w:rsidR="003D7EAA">
        <w:rPr>
          <w:rFonts w:cs="Arial"/>
        </w:rPr>
        <w:t xml:space="preserve"> jakoby plnil sám</w:t>
      </w:r>
      <w:r w:rsidR="00613B77" w:rsidRPr="000D5032">
        <w:rPr>
          <w:rFonts w:cs="Arial"/>
        </w:rPr>
        <w:t xml:space="preserve">. </w:t>
      </w:r>
    </w:p>
    <w:p w:rsidR="00B95184" w:rsidRPr="00CB5AC2" w:rsidRDefault="00613B77" w:rsidP="00CB5AC2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Vady plnění, které zjistí objednatel v záruční době, oznámí </w:t>
      </w:r>
      <w:r w:rsidR="003A70D7" w:rsidRPr="000D5032">
        <w:rPr>
          <w:rFonts w:cs="Arial"/>
        </w:rPr>
        <w:t>objednatel</w:t>
      </w:r>
      <w:r w:rsidR="003A70D7">
        <w:rPr>
          <w:rFonts w:cs="Arial"/>
        </w:rPr>
        <w:t xml:space="preserve"> </w:t>
      </w:r>
      <w:r w:rsidR="00736129">
        <w:rPr>
          <w:rFonts w:cs="Arial"/>
        </w:rPr>
        <w:t>zhotoviteli</w:t>
      </w:r>
      <w:r w:rsidRPr="000D5032">
        <w:rPr>
          <w:rFonts w:cs="Arial"/>
        </w:rPr>
        <w:t xml:space="preserve"> do konce záruční </w:t>
      </w:r>
      <w:r w:rsidR="004B20C8" w:rsidRPr="00083D80">
        <w:rPr>
          <w:rFonts w:cs="Arial"/>
        </w:rPr>
        <w:t>doby</w:t>
      </w:r>
      <w:r w:rsidRPr="000D5032">
        <w:rPr>
          <w:rFonts w:cs="Arial"/>
        </w:rPr>
        <w:t xml:space="preserve">. </w:t>
      </w:r>
      <w:r w:rsidR="00B95184" w:rsidRPr="000D5032">
        <w:rPr>
          <w:rFonts w:cs="Arial"/>
        </w:rPr>
        <w:t xml:space="preserve">Nahlášení vady objednatelem </w:t>
      </w:r>
      <w:r w:rsidR="00B95184">
        <w:rPr>
          <w:rFonts w:cs="Arial"/>
        </w:rPr>
        <w:t>zhotoviteli</w:t>
      </w:r>
      <w:r w:rsidR="00B95184" w:rsidRPr="000D5032">
        <w:rPr>
          <w:rFonts w:cs="Arial"/>
        </w:rPr>
        <w:t xml:space="preserve"> probíhá písemně či elektronicky na e-mail</w:t>
      </w:r>
      <w:r w:rsidR="00231A6B">
        <w:rPr>
          <w:rFonts w:cs="Arial"/>
        </w:rPr>
        <w:t>………………</w:t>
      </w:r>
      <w:proofErr w:type="gramStart"/>
      <w:r w:rsidR="00231A6B">
        <w:rPr>
          <w:rFonts w:cs="Arial"/>
        </w:rPr>
        <w:t>…..</w:t>
      </w:r>
      <w:r w:rsidR="007E093E">
        <w:rPr>
          <w:rFonts w:cs="Arial"/>
        </w:rPr>
        <w:t>,</w:t>
      </w:r>
      <w:r w:rsidR="00FA2D71">
        <w:rPr>
          <w:rFonts w:cs="Arial"/>
        </w:rPr>
        <w:t xml:space="preserve"> na</w:t>
      </w:r>
      <w:proofErr w:type="gramEnd"/>
      <w:r w:rsidR="00FA2D71">
        <w:rPr>
          <w:rFonts w:cs="Arial"/>
        </w:rPr>
        <w:t xml:space="preserve"> které přijímá nahlášení vad </w:t>
      </w:r>
      <w:r w:rsidR="0021051C">
        <w:rPr>
          <w:rFonts w:cs="Arial"/>
        </w:rPr>
        <w:t>v pracovní dny</w:t>
      </w:r>
      <w:r w:rsidR="00FA2D71">
        <w:rPr>
          <w:rFonts w:cs="Arial"/>
        </w:rPr>
        <w:t>.</w:t>
      </w:r>
      <w:r w:rsidR="009D4CD3" w:rsidRPr="000D5032">
        <w:rPr>
          <w:rFonts w:cs="Arial"/>
        </w:rPr>
        <w:t xml:space="preserve"> </w:t>
      </w:r>
      <w:r w:rsidR="00074876">
        <w:rPr>
          <w:rFonts w:cs="Arial"/>
        </w:rPr>
        <w:t>Vadu</w:t>
      </w:r>
      <w:r w:rsidR="00074876" w:rsidRPr="000D5032">
        <w:rPr>
          <w:rFonts w:cs="Arial"/>
        </w:rPr>
        <w:t xml:space="preserve"> </w:t>
      </w:r>
      <w:r w:rsidR="00074876">
        <w:rPr>
          <w:rFonts w:cs="Arial"/>
        </w:rPr>
        <w:t>nahlášenou</w:t>
      </w:r>
      <w:r w:rsidR="00074876" w:rsidRPr="000D5032">
        <w:rPr>
          <w:rFonts w:cs="Arial"/>
        </w:rPr>
        <w:t xml:space="preserve"> objednatelem </w:t>
      </w:r>
      <w:r w:rsidR="00074876">
        <w:rPr>
          <w:rFonts w:cs="Arial"/>
        </w:rPr>
        <w:t>zhotoviteli</w:t>
      </w:r>
      <w:r w:rsidR="00074876" w:rsidRPr="000D5032">
        <w:rPr>
          <w:rFonts w:cs="Arial"/>
        </w:rPr>
        <w:t xml:space="preserve"> odstraní z</w:t>
      </w:r>
      <w:r w:rsidR="00074876">
        <w:rPr>
          <w:rFonts w:cs="Arial"/>
        </w:rPr>
        <w:t>hotovitel</w:t>
      </w:r>
      <w:r w:rsidR="00074876" w:rsidRPr="000D5032">
        <w:rPr>
          <w:rFonts w:cs="Arial"/>
        </w:rPr>
        <w:t xml:space="preserve"> nejpozději ve lhůtě do 24 hodin od nahlášení, </w:t>
      </w:r>
      <w:r w:rsidR="00074876">
        <w:rPr>
          <w:rFonts w:cs="Arial"/>
        </w:rPr>
        <w:t>pokud si nedohodne</w:t>
      </w:r>
      <w:r w:rsidR="00074876" w:rsidRPr="000D5032">
        <w:rPr>
          <w:rFonts w:cs="Arial"/>
        </w:rPr>
        <w:t xml:space="preserve"> s objednatelem písemně lhůtu jinou.</w:t>
      </w:r>
    </w:p>
    <w:p w:rsidR="00613B77" w:rsidRPr="000D5032" w:rsidRDefault="00613B77" w:rsidP="00736129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Vady v rámci záruky zjištěné objednatelem v záruční době </w:t>
      </w:r>
      <w:r w:rsidR="00736129">
        <w:rPr>
          <w:rFonts w:cs="Arial"/>
        </w:rPr>
        <w:t>zhotovitel</w:t>
      </w:r>
      <w:r w:rsidRPr="000D5032">
        <w:rPr>
          <w:rFonts w:cs="Arial"/>
        </w:rPr>
        <w:t xml:space="preserve"> odstraní bezplatně na své náklady a na svou odpovědnost.</w:t>
      </w:r>
    </w:p>
    <w:p w:rsidR="00613B77" w:rsidRDefault="00613B77" w:rsidP="00736129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 případě realizace plnění k odstranění vady, na kterou se nevztahuje záruka, bude objednatel toto plnění ze strany </w:t>
      </w:r>
      <w:r w:rsidR="00FB1AAC">
        <w:rPr>
          <w:rFonts w:cs="Arial"/>
        </w:rPr>
        <w:t>zhotovitele</w:t>
      </w:r>
      <w:r w:rsidR="00FB1AAC" w:rsidRPr="000D5032">
        <w:rPr>
          <w:rFonts w:cs="Arial"/>
        </w:rPr>
        <w:t xml:space="preserve"> </w:t>
      </w:r>
      <w:r w:rsidRPr="000D5032">
        <w:rPr>
          <w:rFonts w:cs="Arial"/>
        </w:rPr>
        <w:t>hradit na základě</w:t>
      </w:r>
      <w:r w:rsidR="00AA6949">
        <w:rPr>
          <w:rFonts w:cs="Arial"/>
        </w:rPr>
        <w:t xml:space="preserve"> soupisu provedených prací</w:t>
      </w:r>
      <w:r w:rsidRPr="000D5032">
        <w:rPr>
          <w:rFonts w:cs="Arial"/>
        </w:rPr>
        <w:t xml:space="preserve"> </w:t>
      </w:r>
      <w:r w:rsidR="00AA6949">
        <w:rPr>
          <w:rFonts w:cs="Arial"/>
        </w:rPr>
        <w:t xml:space="preserve">oceněného v jednotkových cenách uvedených v položkovém rozpočtu v příloze </w:t>
      </w:r>
      <w:proofErr w:type="gramStart"/>
      <w:r w:rsidR="00AA6949">
        <w:rPr>
          <w:rFonts w:cs="Arial"/>
        </w:rPr>
        <w:t xml:space="preserve">č. </w:t>
      </w:r>
      <w:r w:rsidR="0067621D">
        <w:rPr>
          <w:rFonts w:cs="Arial"/>
        </w:rPr>
        <w:t>2</w:t>
      </w:r>
      <w:r w:rsidR="0084501D">
        <w:rPr>
          <w:rFonts w:cs="Arial"/>
        </w:rPr>
        <w:t xml:space="preserve"> </w:t>
      </w:r>
      <w:r w:rsidR="00AA6949">
        <w:rPr>
          <w:rFonts w:cs="Arial"/>
        </w:rPr>
        <w:t>této</w:t>
      </w:r>
      <w:proofErr w:type="gramEnd"/>
      <w:r w:rsidR="00AA6949">
        <w:rPr>
          <w:rFonts w:cs="Arial"/>
        </w:rPr>
        <w:t xml:space="preserve"> smlouvy a </w:t>
      </w:r>
      <w:r w:rsidRPr="000D5032">
        <w:rPr>
          <w:rFonts w:cs="Arial"/>
        </w:rPr>
        <w:t>potvrzen</w:t>
      </w:r>
      <w:r w:rsidR="00AA6949">
        <w:rPr>
          <w:rFonts w:cs="Arial"/>
        </w:rPr>
        <w:t xml:space="preserve">ého </w:t>
      </w:r>
      <w:r w:rsidRPr="000D5032">
        <w:rPr>
          <w:rFonts w:cs="Arial"/>
        </w:rPr>
        <w:t>o</w:t>
      </w:r>
      <w:r w:rsidR="00AA6949">
        <w:rPr>
          <w:rFonts w:cs="Arial"/>
        </w:rPr>
        <w:t>právněnou</w:t>
      </w:r>
      <w:r w:rsidRPr="000D5032">
        <w:rPr>
          <w:rFonts w:cs="Arial"/>
        </w:rPr>
        <w:t xml:space="preserve"> osobou objednatele. </w:t>
      </w:r>
    </w:p>
    <w:p w:rsidR="00613B77" w:rsidRPr="00567462" w:rsidRDefault="00AA6949" w:rsidP="00567462">
      <w:pPr>
        <w:pStyle w:val="Odstavec11"/>
        <w:ind w:hanging="612"/>
        <w:rPr>
          <w:rFonts w:cs="Arial"/>
        </w:rPr>
      </w:pPr>
      <w:r>
        <w:rPr>
          <w:rFonts w:cs="Arial"/>
        </w:rPr>
        <w:t>N</w:t>
      </w:r>
      <w:r w:rsidRPr="00AA6949">
        <w:rPr>
          <w:rFonts w:cs="Arial"/>
        </w:rPr>
        <w:t xml:space="preserve">eodstraní-li zhotovitel vady ve </w:t>
      </w:r>
      <w:r>
        <w:rPr>
          <w:rFonts w:cs="Arial"/>
        </w:rPr>
        <w:t>lhůtě uvedené v této smlouvě nebo v jiné smluvními stranami dohodnuté lhůtě odpovídající</w:t>
      </w:r>
      <w:r w:rsidRPr="00AA6949">
        <w:rPr>
          <w:rFonts w:cs="Arial"/>
        </w:rPr>
        <w:t xml:space="preserve"> rozsahu a složitosti vady, je objednatel oprávněn podle vlastního uvážení odstranění vady provést sám nebo pověřit jejím</w:t>
      </w:r>
      <w:r>
        <w:rPr>
          <w:rFonts w:cs="Arial"/>
        </w:rPr>
        <w:t xml:space="preserve"> provedením jinou třetí osobu</w:t>
      </w:r>
      <w:r w:rsidRPr="00AA6949">
        <w:rPr>
          <w:rFonts w:cs="Arial"/>
        </w:rPr>
        <w:t xml:space="preserve">. Takto vzniklé náklady je zhotovitel povinen objednateli uhradit. </w:t>
      </w:r>
      <w:r w:rsidRPr="00AA6949">
        <w:rPr>
          <w:rFonts w:cs="Arial"/>
          <w:iCs/>
        </w:rPr>
        <w:t>V případě, že vady díla odstraní objednatel nebo jím navržená třetí osoba, nemá tato skutečnost vliv na záruku poskytnutou zhotovitelem dle této smlouvy</w:t>
      </w:r>
      <w:r w:rsidRPr="00AA6949">
        <w:rPr>
          <w:rFonts w:cs="Arial"/>
        </w:rPr>
        <w:t>.</w:t>
      </w:r>
    </w:p>
    <w:p w:rsidR="00613B77" w:rsidRDefault="00613B77" w:rsidP="00736129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Kromě povinností </w:t>
      </w:r>
      <w:r w:rsidR="00AA6949">
        <w:rPr>
          <w:rFonts w:cs="Arial"/>
        </w:rPr>
        <w:t>zhotovitele</w:t>
      </w:r>
      <w:r w:rsidRPr="000D5032">
        <w:rPr>
          <w:rFonts w:cs="Arial"/>
        </w:rPr>
        <w:t xml:space="preserve"> vyplývajících z </w:t>
      </w:r>
      <w:r w:rsidR="00B82F3A">
        <w:rPr>
          <w:rFonts w:cs="Arial"/>
        </w:rPr>
        <w:t>vadného plnění zhotovitele</w:t>
      </w:r>
      <w:r w:rsidRPr="000D5032">
        <w:rPr>
          <w:rFonts w:cs="Arial"/>
        </w:rPr>
        <w:t xml:space="preserve"> a záruky je </w:t>
      </w:r>
      <w:r w:rsidR="00452290">
        <w:rPr>
          <w:rFonts w:cs="Arial"/>
        </w:rPr>
        <w:t>zhotovi</w:t>
      </w:r>
      <w:r w:rsidRPr="000D5032">
        <w:rPr>
          <w:rFonts w:cs="Arial"/>
        </w:rPr>
        <w:t xml:space="preserve">tel povinen uhradit objednateli vzniklé prokázané škody, které objednateli vzniknou v souvislosti s vadným plněním </w:t>
      </w:r>
      <w:r w:rsidR="00AA6949">
        <w:rPr>
          <w:rFonts w:cs="Arial"/>
        </w:rPr>
        <w:t>zhotovitele</w:t>
      </w:r>
      <w:r w:rsidRPr="000D5032">
        <w:rPr>
          <w:rFonts w:cs="Arial"/>
        </w:rPr>
        <w:t>.</w:t>
      </w:r>
    </w:p>
    <w:p w:rsidR="00613B77" w:rsidRPr="000D5032" w:rsidRDefault="004300EE" w:rsidP="00567462">
      <w:pPr>
        <w:pStyle w:val="Nadpis2"/>
      </w:pPr>
      <w:r>
        <w:rPr>
          <w:lang w:val="cs-CZ"/>
        </w:rPr>
        <w:t>NÁHRADA ÚJMY</w:t>
      </w:r>
      <w:r w:rsidR="00B06E21">
        <w:t xml:space="preserve"> A POJIŠTĚNÍ</w:t>
      </w:r>
    </w:p>
    <w:p w:rsidR="00613B77" w:rsidRPr="000D5032" w:rsidRDefault="008C7F1E" w:rsidP="00F07068">
      <w:pPr>
        <w:pStyle w:val="Odstavec11"/>
        <w:tabs>
          <w:tab w:val="clear" w:pos="792"/>
        </w:tabs>
        <w:ind w:hanging="650"/>
        <w:jc w:val="left"/>
        <w:rPr>
          <w:rFonts w:cs="Arial"/>
        </w:rPr>
      </w:pPr>
      <w:r>
        <w:rPr>
          <w:rFonts w:cs="Arial"/>
        </w:rPr>
        <w:t>Závazky smluvních stran z</w:t>
      </w:r>
      <w:r w:rsidR="00DE6D44">
        <w:rPr>
          <w:rFonts w:cs="Arial"/>
        </w:rPr>
        <w:t> </w:t>
      </w:r>
      <w:r>
        <w:rPr>
          <w:rFonts w:cs="Arial"/>
        </w:rPr>
        <w:t>deliktů</w:t>
      </w:r>
      <w:r w:rsidR="00DE6D44">
        <w:rPr>
          <w:rFonts w:cs="Arial"/>
        </w:rPr>
        <w:t>, zejména povinnost smluvní strany k náhradě způsobené újmy se řídí</w:t>
      </w:r>
      <w:r w:rsidR="00613B77" w:rsidRPr="000D5032">
        <w:rPr>
          <w:rFonts w:cs="Arial"/>
        </w:rPr>
        <w:t xml:space="preserve"> v rámci platných právních předpisů a této smlouvy.</w:t>
      </w:r>
    </w:p>
    <w:p w:rsidR="00613B77" w:rsidRPr="000D5032" w:rsidRDefault="00613B77" w:rsidP="004F7353">
      <w:pPr>
        <w:pStyle w:val="Odstavec11"/>
        <w:tabs>
          <w:tab w:val="clear" w:pos="792"/>
        </w:tabs>
        <w:ind w:hanging="650"/>
        <w:rPr>
          <w:rFonts w:cs="Arial"/>
        </w:rPr>
      </w:pPr>
      <w:r w:rsidRPr="000D5032">
        <w:rPr>
          <w:rFonts w:cs="Arial"/>
        </w:rPr>
        <w:t>Smluvní strany se zavazují k vyvinutí maximálního úsilí k předcházením škodám a k minimalizaci vzniklých škod.</w:t>
      </w:r>
    </w:p>
    <w:p w:rsidR="00B06E21" w:rsidRDefault="00B06E21" w:rsidP="00B06E21">
      <w:pPr>
        <w:pStyle w:val="Odstavec11"/>
        <w:tabs>
          <w:tab w:val="clear" w:pos="792"/>
        </w:tabs>
        <w:ind w:hanging="650"/>
        <w:rPr>
          <w:rFonts w:cs="Arial"/>
        </w:rPr>
      </w:pPr>
      <w:r w:rsidRPr="00B06E21">
        <w:rPr>
          <w:rFonts w:cs="Arial"/>
        </w:rPr>
        <w:lastRenderedPageBreak/>
        <w:t xml:space="preserve">Zhotovitel prohlašuje, že má ke dni podpisu této smlouvy platně uzavřeno příslušné pojištění pro případ odpovědnosti za škodu způsobenou třetí osobě vzniklou v souvislosti s výkonem jeho činností, a to s pojistným plněním ve výši min. </w:t>
      </w:r>
      <w:r w:rsidR="0084501D">
        <w:rPr>
          <w:rFonts w:cs="Arial"/>
        </w:rPr>
        <w:t>5</w:t>
      </w:r>
      <w:r w:rsidRPr="00B06E21">
        <w:rPr>
          <w:rFonts w:cs="Arial"/>
        </w:rPr>
        <w:t>00 000,- Kč</w:t>
      </w:r>
      <w:r w:rsidR="00DC1A82">
        <w:rPr>
          <w:rFonts w:cs="Arial"/>
        </w:rPr>
        <w:t xml:space="preserve">,  a zavazuje </w:t>
      </w:r>
      <w:proofErr w:type="gramStart"/>
      <w:r w:rsidR="00DC1A82">
        <w:rPr>
          <w:rFonts w:cs="Arial"/>
        </w:rPr>
        <w:t>se , že</w:t>
      </w:r>
      <w:proofErr w:type="gramEnd"/>
      <w:r w:rsidR="00DC1A82">
        <w:rPr>
          <w:rFonts w:cs="Arial"/>
        </w:rPr>
        <w:t xml:space="preserve"> bude mít toto pojištění ve sjednaném rozsahu zajištěno po celou dobu trvání této smlouvy.</w:t>
      </w:r>
      <w:r w:rsidRPr="00B06E21">
        <w:rPr>
          <w:rFonts w:cs="Arial"/>
        </w:rPr>
        <w:t xml:space="preserve"> </w:t>
      </w:r>
    </w:p>
    <w:p w:rsidR="007F333A" w:rsidRPr="007F333A" w:rsidRDefault="007F333A" w:rsidP="007F333A">
      <w:pPr>
        <w:pStyle w:val="Odstavec11"/>
        <w:tabs>
          <w:tab w:val="clear" w:pos="792"/>
        </w:tabs>
        <w:ind w:hanging="650"/>
        <w:rPr>
          <w:rFonts w:cs="Arial"/>
        </w:rPr>
      </w:pPr>
      <w:r w:rsidRPr="007F333A">
        <w:rPr>
          <w:rFonts w:cs="Arial"/>
        </w:rPr>
        <w:t xml:space="preserve">Škody, které nelze uhradit pojištěním, jdou na vrub zhotovitele.    </w:t>
      </w:r>
    </w:p>
    <w:p w:rsidR="00613B77" w:rsidRPr="000D5032" w:rsidRDefault="00CB5AC2" w:rsidP="00567462">
      <w:pPr>
        <w:pStyle w:val="Nadpis2"/>
      </w:pPr>
      <w:r>
        <w:t>ZÁNIK</w:t>
      </w:r>
      <w:r w:rsidR="00613B77" w:rsidRPr="000D5032">
        <w:t xml:space="preserve"> SMLOUVY</w:t>
      </w:r>
    </w:p>
    <w:p w:rsidR="00613B77" w:rsidRPr="000D5032" w:rsidRDefault="00613B77" w:rsidP="00CB5AC2">
      <w:pPr>
        <w:pStyle w:val="Odstavec11"/>
        <w:ind w:hanging="650"/>
        <w:rPr>
          <w:rFonts w:cs="Arial"/>
        </w:rPr>
      </w:pPr>
      <w:r w:rsidRPr="000D5032">
        <w:rPr>
          <w:rFonts w:cs="Arial"/>
        </w:rPr>
        <w:t>Tato smlouva se uzavírá na dobu určitou v</w:t>
      </w:r>
      <w:r w:rsidR="00CD4813">
        <w:rPr>
          <w:rFonts w:cs="Arial"/>
        </w:rPr>
        <w:t xml:space="preserve"> délce </w:t>
      </w:r>
      <w:r w:rsidRPr="000D5032">
        <w:rPr>
          <w:rFonts w:cs="Arial"/>
        </w:rPr>
        <w:t xml:space="preserve">trvání </w:t>
      </w:r>
      <w:r w:rsidR="00664F29">
        <w:rPr>
          <w:rFonts w:cs="Arial"/>
        </w:rPr>
        <w:t>2</w:t>
      </w:r>
      <w:r w:rsidRPr="000D5032">
        <w:rPr>
          <w:rFonts w:cs="Arial"/>
        </w:rPr>
        <w:t xml:space="preserve"> </w:t>
      </w:r>
      <w:r w:rsidR="00CB5AC2">
        <w:rPr>
          <w:rFonts w:cs="Arial"/>
        </w:rPr>
        <w:t>let</w:t>
      </w:r>
      <w:r w:rsidRPr="000D5032">
        <w:rPr>
          <w:rFonts w:cs="Arial"/>
        </w:rPr>
        <w:t xml:space="preserve"> </w:t>
      </w:r>
      <w:r w:rsidR="00CD4813">
        <w:rPr>
          <w:rFonts w:cs="Arial"/>
        </w:rPr>
        <w:t xml:space="preserve">s účinností </w:t>
      </w:r>
      <w:r w:rsidR="00CD4813" w:rsidRPr="00CC6274">
        <w:rPr>
          <w:rFonts w:cs="Arial"/>
        </w:rPr>
        <w:t xml:space="preserve">od </w:t>
      </w:r>
      <w:proofErr w:type="gramStart"/>
      <w:r w:rsidR="0067621D" w:rsidRPr="00CC6274">
        <w:rPr>
          <w:rFonts w:cs="Arial"/>
        </w:rPr>
        <w:t>1.</w:t>
      </w:r>
      <w:r w:rsidR="00231A6B">
        <w:rPr>
          <w:rFonts w:cs="Arial"/>
        </w:rPr>
        <w:t>5</w:t>
      </w:r>
      <w:r w:rsidR="0067621D" w:rsidRPr="00CC6274">
        <w:rPr>
          <w:rFonts w:cs="Arial"/>
        </w:rPr>
        <w:t>.201</w:t>
      </w:r>
      <w:r w:rsidR="00231A6B">
        <w:rPr>
          <w:rFonts w:cs="Arial"/>
        </w:rPr>
        <w:t>5</w:t>
      </w:r>
      <w:proofErr w:type="gramEnd"/>
      <w:r w:rsidR="00DE6D44">
        <w:rPr>
          <w:rFonts w:cs="Arial"/>
        </w:rPr>
        <w:t xml:space="preserve"> či v případě, že k uzavření smlouvy z jakéhokoliv důvodu nedojde do 1. </w:t>
      </w:r>
      <w:r w:rsidR="00231A6B">
        <w:rPr>
          <w:rFonts w:cs="Arial"/>
        </w:rPr>
        <w:t>5</w:t>
      </w:r>
      <w:r w:rsidR="00DE6D44">
        <w:rPr>
          <w:rFonts w:cs="Arial"/>
        </w:rPr>
        <w:t>. 201</w:t>
      </w:r>
      <w:r w:rsidR="00231A6B">
        <w:rPr>
          <w:rFonts w:cs="Arial"/>
        </w:rPr>
        <w:t>5</w:t>
      </w:r>
      <w:r w:rsidR="00DE6D44">
        <w:rPr>
          <w:rFonts w:cs="Arial"/>
        </w:rPr>
        <w:t>, nabude tato smlouva platnosti a účinnosti dnem podpisu smlouvy oběma smluvními stranami</w:t>
      </w:r>
      <w:r w:rsidR="00CD4813" w:rsidRPr="00CC6274">
        <w:rPr>
          <w:rFonts w:cs="Arial"/>
        </w:rPr>
        <w:t>.</w:t>
      </w:r>
      <w:r w:rsidR="00CD4813">
        <w:rPr>
          <w:rFonts w:cs="Arial"/>
        </w:rPr>
        <w:t xml:space="preserve"> </w:t>
      </w:r>
    </w:p>
    <w:p w:rsidR="003656D5" w:rsidRDefault="00957239" w:rsidP="00EC0290">
      <w:pPr>
        <w:pStyle w:val="Odstavec11"/>
        <w:ind w:hanging="650"/>
        <w:rPr>
          <w:rFonts w:cs="Arial"/>
        </w:rPr>
      </w:pPr>
      <w:r w:rsidRPr="003656D5">
        <w:rPr>
          <w:rFonts w:cs="Arial"/>
        </w:rPr>
        <w:t>Zánik této smlouvy je upraven ve VOP a této smlouvě.</w:t>
      </w:r>
    </w:p>
    <w:p w:rsidR="00EC0290" w:rsidRPr="003656D5" w:rsidRDefault="00957239" w:rsidP="00EC0290">
      <w:pPr>
        <w:pStyle w:val="Odstavec11"/>
        <w:ind w:hanging="650"/>
        <w:rPr>
          <w:rFonts w:cs="Arial"/>
        </w:rPr>
      </w:pPr>
      <w:r>
        <w:t>Smluvní stran</w:t>
      </w:r>
      <w:r w:rsidR="00F47F24">
        <w:t>y</w:t>
      </w:r>
      <w:r>
        <w:t xml:space="preserve"> se dohodly, že za podstatné porušení smlouvy se kromě porušení uvedených v článku 15.3.4. VOP považuje případ, kdy </w:t>
      </w:r>
      <w:r w:rsidRPr="008A5A22">
        <w:t xml:space="preserve">zhotoviteli zanikne </w:t>
      </w:r>
      <w:r>
        <w:t xml:space="preserve">zanikne/pozbude platnosti </w:t>
      </w:r>
      <w:r w:rsidR="00A0099A" w:rsidRPr="003656D5">
        <w:rPr>
          <w:rFonts w:cs="Arial"/>
        </w:rPr>
        <w:t>osvědčení o</w:t>
      </w:r>
      <w:r w:rsidR="00EC0290" w:rsidRPr="003656D5">
        <w:rPr>
          <w:rFonts w:cs="Arial"/>
        </w:rPr>
        <w:t xml:space="preserve"> odborné způsobilosti </w:t>
      </w:r>
      <w:r w:rsidR="00A0099A" w:rsidRPr="003656D5">
        <w:rPr>
          <w:rFonts w:cs="Arial"/>
        </w:rPr>
        <w:t xml:space="preserve">nezbytné pro plnění této smlouvy </w:t>
      </w:r>
      <w:r w:rsidR="00EC0290" w:rsidRPr="003656D5">
        <w:rPr>
          <w:rFonts w:cs="Arial"/>
        </w:rPr>
        <w:t>podle</w:t>
      </w:r>
      <w:r w:rsidR="00A0099A" w:rsidRPr="003656D5">
        <w:rPr>
          <w:rFonts w:cs="Arial"/>
        </w:rPr>
        <w:t xml:space="preserve"> platné legislativy.</w:t>
      </w:r>
    </w:p>
    <w:p w:rsidR="00613B77" w:rsidRDefault="00957239" w:rsidP="00957239">
      <w:pPr>
        <w:pStyle w:val="Odstavec11"/>
        <w:ind w:hanging="650"/>
        <w:rPr>
          <w:rFonts w:cs="Arial"/>
        </w:rPr>
      </w:pPr>
      <w:r>
        <w:rPr>
          <w:rFonts w:cs="Arial"/>
        </w:rPr>
        <w:t>Smluvní strany se dále dohodl</w:t>
      </w:r>
      <w:r w:rsidR="00326EC7">
        <w:rPr>
          <w:rFonts w:cs="Arial"/>
        </w:rPr>
        <w:t>y</w:t>
      </w:r>
      <w:r>
        <w:rPr>
          <w:rFonts w:cs="Arial"/>
        </w:rPr>
        <w:t>, že k</w:t>
      </w:r>
      <w:r w:rsidR="00CA2D6F">
        <w:rPr>
          <w:rFonts w:cs="Arial"/>
        </w:rPr>
        <w:t xml:space="preserve">terákoli ze smluvních stran může tuto smlouvu vypovědět bez udání důvodu ve výpovědní lhůtě </w:t>
      </w:r>
      <w:r>
        <w:rPr>
          <w:rFonts w:cs="Arial"/>
        </w:rPr>
        <w:t xml:space="preserve">nejméně </w:t>
      </w:r>
      <w:r w:rsidR="00580C9B">
        <w:rPr>
          <w:rFonts w:cs="Arial"/>
        </w:rPr>
        <w:t>šest</w:t>
      </w:r>
      <w:r w:rsidR="00CA2D6F">
        <w:rPr>
          <w:rFonts w:cs="Arial"/>
        </w:rPr>
        <w:t xml:space="preserve"> (</w:t>
      </w:r>
      <w:r w:rsidR="00580C9B">
        <w:rPr>
          <w:rFonts w:cs="Arial"/>
        </w:rPr>
        <w:t>6</w:t>
      </w:r>
      <w:r w:rsidR="00CA2D6F">
        <w:rPr>
          <w:rFonts w:cs="Arial"/>
        </w:rPr>
        <w:t>) měsíc</w:t>
      </w:r>
      <w:r w:rsidR="00580C9B">
        <w:rPr>
          <w:rFonts w:cs="Arial"/>
        </w:rPr>
        <w:t>ů</w:t>
      </w:r>
      <w:r w:rsidR="00CA2D6F">
        <w:rPr>
          <w:rFonts w:cs="Arial"/>
        </w:rPr>
        <w:t xml:space="preserve">. </w:t>
      </w:r>
      <w:r w:rsidR="00613B77" w:rsidRPr="000D5032">
        <w:rPr>
          <w:rFonts w:cs="Arial"/>
        </w:rPr>
        <w:t xml:space="preserve">Výpovědní lhůta počíná </w:t>
      </w:r>
      <w:r w:rsidR="00CA2D6F">
        <w:rPr>
          <w:rFonts w:cs="Arial"/>
        </w:rPr>
        <w:t xml:space="preserve">běžet </w:t>
      </w:r>
      <w:r w:rsidR="00613B77" w:rsidRPr="000D5032">
        <w:rPr>
          <w:rFonts w:cs="Arial"/>
        </w:rPr>
        <w:t>prvním dnem v měsíci následujícím po měsíci, ve kterém byla výpověď druhé smluvní straně doručena.</w:t>
      </w:r>
    </w:p>
    <w:p w:rsidR="00613B77" w:rsidRPr="000D5032" w:rsidRDefault="00613B77" w:rsidP="00567462">
      <w:pPr>
        <w:pStyle w:val="Nadpis2"/>
      </w:pPr>
      <w:r w:rsidRPr="000D5032">
        <w:t>ZÁVĚREČNÁ USTANOVENÍ</w:t>
      </w:r>
    </w:p>
    <w:p w:rsidR="00F71B5F" w:rsidRPr="00F71B5F" w:rsidRDefault="00F71B5F" w:rsidP="00A01039">
      <w:pPr>
        <w:pStyle w:val="Odstavec11"/>
        <w:numPr>
          <w:ilvl w:val="0"/>
          <w:numId w:val="0"/>
        </w:numPr>
        <w:ind w:left="792"/>
        <w:rPr>
          <w:rFonts w:cs="Arial"/>
        </w:rPr>
      </w:pPr>
    </w:p>
    <w:p w:rsidR="00613B77" w:rsidRDefault="00207792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F71B5F">
        <w:rPr>
          <w:rFonts w:cs="Arial"/>
        </w:rPr>
        <w:t xml:space="preserve"> </w:t>
      </w:r>
      <w:r w:rsidR="00613B77" w:rsidRPr="00F71B5F">
        <w:rPr>
          <w:rFonts w:cs="Arial"/>
        </w:rPr>
        <w:t xml:space="preserve">Veškerá ustanovení této smlouvy jsou oddělitelná v tom smyslu, že případná neplatnost některého z ustanovení nezpůsobuje neplatnost celé smlouvy a smluvní strany se zavazují nahradit jakékoli neplatné ustanovení bez zbytečného odkladu novým ustanovením pro dosažení původního účelu zaniklého či neplatného ustanovení smlouvy. </w:t>
      </w:r>
    </w:p>
    <w:p w:rsidR="008B0C8A" w:rsidRDefault="00F71B5F" w:rsidP="008B0C8A">
      <w:pPr>
        <w:pStyle w:val="Odstavec11"/>
      </w:pPr>
      <w:r w:rsidRPr="00F71B5F">
        <w:t xml:space="preserve"> </w:t>
      </w:r>
      <w:r w:rsidR="008B0C8A" w:rsidRPr="008B0C8A">
        <w:t xml:space="preserve">Smluvní strany si dále sjednaly, že obsah </w:t>
      </w:r>
      <w:r w:rsidR="00CE188E">
        <w:t>s</w:t>
      </w:r>
      <w:r w:rsidR="008B0C8A" w:rsidRPr="008B0C8A">
        <w:t xml:space="preserve">mlouvy je dále určen ustanoveními Všeobecných obchodních podmínek ("VOP"), které tvoří nedílnou součást této </w:t>
      </w:r>
      <w:r w:rsidR="00CE188E">
        <w:t>s</w:t>
      </w:r>
      <w:r w:rsidR="008B0C8A" w:rsidRPr="008B0C8A">
        <w:t>mlouvy. V případě rozdílu mezi ustanovením</w:t>
      </w:r>
      <w:r w:rsidR="00A17D88">
        <w:t>i</w:t>
      </w:r>
      <w:r w:rsidR="008B0C8A" w:rsidRPr="008B0C8A">
        <w:t xml:space="preserve"> ve VOP a ustanoveními v této </w:t>
      </w:r>
      <w:r w:rsidR="00CE188E">
        <w:t>s</w:t>
      </w:r>
      <w:r w:rsidR="008B0C8A" w:rsidRPr="008B0C8A">
        <w:t xml:space="preserve">mlouvě, mají přednost ustanovení v této </w:t>
      </w:r>
      <w:r w:rsidR="00CE188E">
        <w:t>s</w:t>
      </w:r>
      <w:r w:rsidR="008B0C8A" w:rsidRPr="008B0C8A">
        <w:t xml:space="preserve">mlouvě. Je-li ve </w:t>
      </w:r>
      <w:r w:rsidR="00CE188E">
        <w:t>s</w:t>
      </w:r>
      <w:r w:rsidR="008B0C8A" w:rsidRPr="008B0C8A">
        <w:t xml:space="preserve">mlouvě některý výraz uveden s počátečním velkým písmenem a není-li jeho význam definován ve </w:t>
      </w:r>
      <w:r w:rsidR="00CE188E">
        <w:t>s</w:t>
      </w:r>
      <w:r w:rsidR="008B0C8A" w:rsidRPr="008B0C8A">
        <w:t xml:space="preserve">mlouvě, má význam uvedený ve VOP a/nebo v dokumentech, na které </w:t>
      </w:r>
      <w:r w:rsidR="00CE188E">
        <w:t>s</w:t>
      </w:r>
      <w:r w:rsidR="008B0C8A" w:rsidRPr="008B0C8A">
        <w:t xml:space="preserve">mlouva odkazuje. Smluvní strany prohlašují, že se s VOP seznámily a prohlašují, že VOP se neodchylují od obvyklých podmínek ujednávaných v obdobných případech při zohlednění všech relevantních hledisek týkajících se </w:t>
      </w:r>
      <w:r w:rsidR="00CE188E">
        <w:t>s</w:t>
      </w:r>
      <w:r w:rsidR="008B0C8A" w:rsidRPr="008B0C8A">
        <w:t>mlouvy a sjednaného předmětu plnění.</w:t>
      </w:r>
    </w:p>
    <w:p w:rsidR="008B0C8A" w:rsidRDefault="008B0C8A" w:rsidP="008B0C8A">
      <w:pPr>
        <w:pStyle w:val="Odstavec11"/>
      </w:pPr>
      <w:r w:rsidRPr="008B0C8A">
        <w:t xml:space="preserve">VOP jsou uveřejněna na adrese </w:t>
      </w:r>
      <w:hyperlink r:id="rId14" w:history="1">
        <w:r w:rsidR="00A17D88" w:rsidRPr="00B07960">
          <w:rPr>
            <w:rStyle w:val="Hypertextovodkaz"/>
          </w:rPr>
          <w:t>https://www.ceproas.cz/public/data/VOP-M-2013-10-14.pdf</w:t>
        </w:r>
      </w:hyperlink>
      <w:r w:rsidRPr="008B0C8A">
        <w:t>.</w:t>
      </w:r>
    </w:p>
    <w:p w:rsidR="00A17D88" w:rsidRPr="008B0C8A" w:rsidRDefault="00A17D88" w:rsidP="008B0C8A">
      <w:pPr>
        <w:pStyle w:val="Odstavec11"/>
      </w:pPr>
      <w:r>
        <w:t xml:space="preserve">Smluvní strany dále sjednávají, že ustanovení čl. </w:t>
      </w:r>
      <w:r w:rsidR="009E1F89">
        <w:t>3.4, čl. 3.5, čl. 3.6, čl. 4.2 až 4.6, čl. 6.2, čl. 6.7a čl. 10 VOP se pro účely této smlouvy neužijí.</w:t>
      </w:r>
    </w:p>
    <w:p w:rsidR="00F71B5F" w:rsidRDefault="00675C78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Žádná ze smluvních stran</w:t>
      </w:r>
      <w:r w:rsidR="001675B8" w:rsidRPr="00706E0A">
        <w:rPr>
          <w:rFonts w:cs="Arial"/>
        </w:rPr>
        <w:t xml:space="preserve"> není oprávněn</w:t>
      </w:r>
      <w:r>
        <w:rPr>
          <w:rFonts w:cs="Arial"/>
        </w:rPr>
        <w:t>a</w:t>
      </w:r>
      <w:r w:rsidR="001675B8" w:rsidRPr="00706E0A">
        <w:rPr>
          <w:rFonts w:cs="Arial"/>
        </w:rPr>
        <w:t xml:space="preserve"> práva a závazky vzniklé z této smlouvy</w:t>
      </w:r>
      <w:r w:rsidR="001675B8" w:rsidRPr="001675B8">
        <w:rPr>
          <w:rFonts w:cs="Arial"/>
        </w:rPr>
        <w:t xml:space="preserve"> převádět bez předchozího písemného souhlasu </w:t>
      </w:r>
      <w:r>
        <w:rPr>
          <w:rFonts w:cs="Arial"/>
        </w:rPr>
        <w:t>druhé smluvní strany</w:t>
      </w:r>
      <w:r w:rsidR="00515F88">
        <w:rPr>
          <w:rFonts w:cs="Arial"/>
        </w:rPr>
        <w:t xml:space="preserve"> na třetí osoby, jakož i žádná</w:t>
      </w:r>
      <w:r>
        <w:rPr>
          <w:rFonts w:cs="Arial"/>
        </w:rPr>
        <w:t xml:space="preserve"> ze smluvních stran není oprávněna posto</w:t>
      </w:r>
      <w:r w:rsidR="00E55B17">
        <w:rPr>
          <w:rFonts w:cs="Arial"/>
        </w:rPr>
        <w:t>upit tuto smlouvu jako celek jinému bez předchozího písemného souhlasu druhé smluvní strany</w:t>
      </w:r>
      <w:r w:rsidR="001675B8">
        <w:rPr>
          <w:rFonts w:cs="Arial"/>
        </w:rPr>
        <w:t>.</w:t>
      </w:r>
    </w:p>
    <w:p w:rsidR="00021C1A" w:rsidRPr="001675B8" w:rsidRDefault="00021C1A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Žádná ze smluvních stran není oprávněna vtělit jakékoliv právo plynoucí jí ze smlouvy či jejího porušení do podoby cenného papíru.</w:t>
      </w:r>
    </w:p>
    <w:p w:rsidR="00613B77" w:rsidRPr="000D5032" w:rsidRDefault="00207792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F71B5F">
        <w:rPr>
          <w:rFonts w:cs="Arial"/>
        </w:rPr>
        <w:t xml:space="preserve"> </w:t>
      </w:r>
      <w:r w:rsidR="00613B77" w:rsidRPr="000D5032">
        <w:rPr>
          <w:rFonts w:cs="Arial"/>
        </w:rPr>
        <w:t xml:space="preserve">Smluvní strany se zavazují řešit případné spory vzniklé na základě této smlouvy přednostně dohodou, nebude-li spor vyřešen smírnou cestou, jsou k řešení sporů smluvních stran příslušné soudy v České republice. </w:t>
      </w:r>
    </w:p>
    <w:p w:rsidR="001675B8" w:rsidRPr="00022844" w:rsidRDefault="00207792" w:rsidP="00022844">
      <w:pPr>
        <w:pStyle w:val="Odstavec11"/>
        <w:tabs>
          <w:tab w:val="clear" w:pos="792"/>
        </w:tabs>
        <w:ind w:hanging="650"/>
        <w:rPr>
          <w:rFonts w:cs="Arial"/>
        </w:rPr>
      </w:pPr>
      <w:r w:rsidRPr="00022844">
        <w:rPr>
          <w:rFonts w:cs="Arial"/>
        </w:rPr>
        <w:t xml:space="preserve"> </w:t>
      </w:r>
      <w:r w:rsidR="001675B8" w:rsidRPr="00022844">
        <w:rPr>
          <w:rFonts w:cs="Arial"/>
        </w:rPr>
        <w:t>Veškeré změny této smlouvy mohou být provedeny pouze se souhlasem obou</w:t>
      </w:r>
      <w:r w:rsidR="00D60485" w:rsidRPr="00022844">
        <w:rPr>
          <w:rFonts w:cs="Arial"/>
        </w:rPr>
        <w:t xml:space="preserve"> smluvních</w:t>
      </w:r>
      <w:r w:rsidR="001675B8" w:rsidRPr="00022844">
        <w:rPr>
          <w:rFonts w:cs="Arial"/>
        </w:rPr>
        <w:t xml:space="preserve"> stran ve formě písemných vzestupně číslovaných dodatků podepsaných oprávněnými zástupci obou smluvních stran</w:t>
      </w:r>
      <w:r w:rsidR="00D60485" w:rsidRPr="00022844">
        <w:rPr>
          <w:rFonts w:cs="Arial"/>
        </w:rPr>
        <w:t xml:space="preserve"> na téže listině</w:t>
      </w:r>
      <w:r w:rsidR="003C23E0">
        <w:rPr>
          <w:rFonts w:cs="Arial"/>
        </w:rPr>
        <w:t>, není-li výslovně sjednáno jinak</w:t>
      </w:r>
      <w:r w:rsidR="001675B8" w:rsidRPr="00022844">
        <w:rPr>
          <w:rFonts w:cs="Arial"/>
        </w:rPr>
        <w:t>.</w:t>
      </w:r>
    </w:p>
    <w:p w:rsidR="00613B77" w:rsidRDefault="00207792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lastRenderedPageBreak/>
        <w:t xml:space="preserve"> </w:t>
      </w:r>
      <w:r w:rsidR="00613B77" w:rsidRPr="000D5032">
        <w:rPr>
          <w:rFonts w:cs="Arial"/>
        </w:rPr>
        <w:t xml:space="preserve">Tato smlouva </w:t>
      </w:r>
      <w:r w:rsidR="00CE188E">
        <w:rPr>
          <w:rFonts w:cs="Arial"/>
        </w:rPr>
        <w:t xml:space="preserve">(včetně příloh) </w:t>
      </w:r>
      <w:r w:rsidR="00613B77" w:rsidRPr="000D5032">
        <w:rPr>
          <w:rFonts w:cs="Arial"/>
        </w:rPr>
        <w:t>je vyhotovena ve čtyřech stejnopisech, z nichž každá smluvní strana obdrží po dvou vyhotoveních.</w:t>
      </w:r>
    </w:p>
    <w:p w:rsidR="00CE188E" w:rsidRDefault="00CE188E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Tato smlouva nabývá platnosti dnem podpisu zástupci obou smluvních stran a účinnosti dnem uvedeným v bodu 11.1 této smlouvy.</w:t>
      </w:r>
    </w:p>
    <w:p w:rsidR="00D10F08" w:rsidRDefault="00D10F08" w:rsidP="00D10F08">
      <w:pPr>
        <w:pStyle w:val="Odstavec11"/>
      </w:pPr>
      <w:r>
        <w:t>Tato s</w:t>
      </w:r>
      <w:r w:rsidRPr="00D17CE0">
        <w:t>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</w:t>
      </w:r>
      <w:r>
        <w:t xml:space="preserve"> předpisy českého právního řádu a smluvní strany si výslovně sjednávají, že ustanovení § 1765, § 1766, § 2609 </w:t>
      </w:r>
      <w:r w:rsidRPr="006857A4">
        <w:t>z</w:t>
      </w:r>
      <w:r>
        <w:t>.</w:t>
      </w:r>
      <w:r w:rsidRPr="006857A4">
        <w:t xml:space="preserve"> </w:t>
      </w:r>
      <w:proofErr w:type="gramStart"/>
      <w:r w:rsidRPr="006857A4">
        <w:t>č.</w:t>
      </w:r>
      <w:proofErr w:type="gramEnd"/>
      <w:r w:rsidRPr="006857A4">
        <w:t xml:space="preserve"> 89/2012 Sb., občanského zákoníku,</w:t>
      </w:r>
      <w:r>
        <w:t xml:space="preserve"> se na vztah založený touto smlouvou nepoužijí.</w:t>
      </w:r>
    </w:p>
    <w:p w:rsidR="00D10F08" w:rsidRDefault="00D10F08" w:rsidP="00D10F08">
      <w:pPr>
        <w:pStyle w:val="Odstavec11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>
        <w:t>smlouvy</w:t>
      </w:r>
      <w:r w:rsidRPr="00D10F08">
        <w:rPr>
          <w:b/>
          <w:bCs/>
        </w:rPr>
        <w:t xml:space="preserve"> </w:t>
      </w:r>
      <w:r>
        <w:rPr>
          <w:bCs/>
        </w:rPr>
        <w:t>včetně jejích příloh a dokumentech, na které s</w:t>
      </w:r>
      <w:r w:rsidRPr="00D10F08">
        <w:rPr>
          <w:bCs/>
        </w:rPr>
        <w:t>mlouva výslovně odkazuje</w:t>
      </w:r>
      <w:r w:rsidRPr="00727DF9">
        <w:t xml:space="preserve">. </w:t>
      </w:r>
      <w:r w:rsidRPr="00BC573E">
        <w:t>Smluvní strany výslovně prohlašují,</w:t>
      </w:r>
      <w:r>
        <w:t xml:space="preserve"> že ke dni uzavření této smlouvy</w:t>
      </w:r>
      <w:r w:rsidRPr="00BC573E">
        <w:t xml:space="preserve"> se ruší veškerá případná ujednání a dohody, které by se týkaly shodného předmětu plnění a tyto jsou v plném rozsahu nahrazeny ujed</w:t>
      </w:r>
      <w:r>
        <w:t>náními obsaženými v této smlouvě</w:t>
      </w:r>
      <w:r w:rsidRPr="00BC573E">
        <w:t>, tj. neexistuje žádné jiné</w:t>
      </w:r>
      <w:r>
        <w:t xml:space="preserve"> ujednání, které by tuto smlouvu</w:t>
      </w:r>
      <w:r w:rsidRPr="000806B5">
        <w:t xml:space="preserve"> doplňovalo nebo měnilo.</w:t>
      </w:r>
    </w:p>
    <w:p w:rsidR="00D10F08" w:rsidRPr="00D10F08" w:rsidRDefault="00D10F08" w:rsidP="000C58B4">
      <w:pPr>
        <w:pStyle w:val="Odstavec11"/>
      </w:pPr>
      <w:r>
        <w:t xml:space="preserve"> </w:t>
      </w:r>
      <w:r w:rsidRPr="000D1392">
        <w:t xml:space="preserve">Jakékoliv jednání předvídané </w:t>
      </w:r>
      <w:r>
        <w:t>v této smlouvě, musí být učiněno, není-li ve smlouvě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>
        <w:t>. § 566 z.</w:t>
      </w:r>
      <w:r w:rsidRPr="000D1392">
        <w:t xml:space="preserve">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jinak.</w:t>
      </w:r>
    </w:p>
    <w:p w:rsidR="00657A77" w:rsidRDefault="00657A77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 xml:space="preserve"> </w:t>
      </w:r>
      <w:r w:rsidRPr="00B95184">
        <w:rPr>
          <w:rFonts w:cs="Arial"/>
        </w:rPr>
        <w:t>Obě smluvní strany prohlašují, že si tuto smlouvu před jejím podpisem přečetly, a že byla uzavřena po vzájemném projednání jako projev jejich svobodné vůle určitě, vážně a srozumitelně. Na důkaz dohody o všech článcích této smlouvy připojují pověření zástupci obou smluvních stran své vlastnoruční podpisy.</w:t>
      </w:r>
    </w:p>
    <w:p w:rsidR="00613B77" w:rsidRPr="00022844" w:rsidRDefault="00613B77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022844">
        <w:rPr>
          <w:rFonts w:cs="Arial"/>
        </w:rPr>
        <w:t xml:space="preserve">Nedílnou součást této smlouvy </w:t>
      </w:r>
      <w:r w:rsidR="005331BC" w:rsidRPr="00022844">
        <w:rPr>
          <w:rFonts w:cs="Arial"/>
        </w:rPr>
        <w:t>jsou</w:t>
      </w:r>
      <w:r w:rsidRPr="00022844">
        <w:rPr>
          <w:rFonts w:cs="Arial"/>
        </w:rPr>
        <w:t xml:space="preserve"> přílohy:</w:t>
      </w:r>
    </w:p>
    <w:p w:rsidR="00613B77" w:rsidRPr="00022844" w:rsidRDefault="00613B77" w:rsidP="00207792">
      <w:pPr>
        <w:pStyle w:val="Odstavec111"/>
        <w:numPr>
          <w:ilvl w:val="0"/>
          <w:numId w:val="0"/>
        </w:numPr>
        <w:ind w:left="1985" w:hanging="1134"/>
        <w:rPr>
          <w:rFonts w:cs="Arial"/>
        </w:rPr>
      </w:pPr>
      <w:r w:rsidRPr="00022844">
        <w:rPr>
          <w:rFonts w:cs="Arial"/>
        </w:rPr>
        <w:t>Příloha č. 1</w:t>
      </w:r>
      <w:r w:rsidR="005331BC" w:rsidRPr="00022844">
        <w:rPr>
          <w:rFonts w:cs="Arial"/>
        </w:rPr>
        <w:t xml:space="preserve"> -</w:t>
      </w:r>
      <w:r w:rsidRPr="00022844">
        <w:rPr>
          <w:rFonts w:cs="Arial"/>
        </w:rPr>
        <w:t xml:space="preserve"> </w:t>
      </w:r>
      <w:r w:rsidR="00501061" w:rsidRPr="00022844">
        <w:rPr>
          <w:rFonts w:cs="Arial"/>
        </w:rPr>
        <w:t>Seznam subdodavatelů</w:t>
      </w:r>
      <w:r w:rsidR="00501061" w:rsidRPr="001953A0">
        <w:rPr>
          <w:rFonts w:cs="Arial"/>
        </w:rPr>
        <w:t xml:space="preserve"> </w:t>
      </w:r>
    </w:p>
    <w:p w:rsidR="00613B77" w:rsidRPr="00022844" w:rsidRDefault="00613B77" w:rsidP="00207792">
      <w:pPr>
        <w:pStyle w:val="Odstavec111"/>
        <w:numPr>
          <w:ilvl w:val="0"/>
          <w:numId w:val="0"/>
        </w:numPr>
        <w:ind w:left="1985" w:hanging="1134"/>
        <w:rPr>
          <w:rFonts w:cs="Arial"/>
        </w:rPr>
      </w:pPr>
      <w:r w:rsidRPr="00022844">
        <w:rPr>
          <w:rFonts w:cs="Arial"/>
        </w:rPr>
        <w:t>Příloha č.</w:t>
      </w:r>
      <w:r w:rsidR="001953A0">
        <w:rPr>
          <w:rFonts w:cs="Arial"/>
        </w:rPr>
        <w:t xml:space="preserve"> </w:t>
      </w:r>
      <w:r w:rsidRPr="00022844">
        <w:rPr>
          <w:rFonts w:cs="Arial"/>
        </w:rPr>
        <w:t>2</w:t>
      </w:r>
      <w:r w:rsidR="005331BC" w:rsidRPr="00022844">
        <w:rPr>
          <w:rFonts w:cs="Arial"/>
        </w:rPr>
        <w:t xml:space="preserve"> </w:t>
      </w:r>
      <w:r w:rsidR="00F82415" w:rsidRPr="00022844">
        <w:rPr>
          <w:rFonts w:cs="Arial"/>
        </w:rPr>
        <w:t>–</w:t>
      </w:r>
      <w:r w:rsidRPr="00022844">
        <w:rPr>
          <w:rFonts w:cs="Arial"/>
        </w:rPr>
        <w:t xml:space="preserve"> Seznam</w:t>
      </w:r>
      <w:r w:rsidR="00F82415" w:rsidRPr="00022844">
        <w:rPr>
          <w:rFonts w:cs="Arial"/>
        </w:rPr>
        <w:t xml:space="preserve"> </w:t>
      </w:r>
      <w:r w:rsidR="001D4F0E" w:rsidRPr="001D4F0E">
        <w:rPr>
          <w:rFonts w:cs="Arial"/>
        </w:rPr>
        <w:t>Z</w:t>
      </w:r>
      <w:r w:rsidR="00F82415" w:rsidRPr="001D4F0E">
        <w:rPr>
          <w:rFonts w:cs="Arial"/>
        </w:rPr>
        <w:t>Z</w:t>
      </w:r>
      <w:r w:rsidR="005331BC" w:rsidRPr="001D4F0E">
        <w:rPr>
          <w:rFonts w:cs="Arial"/>
        </w:rPr>
        <w:t xml:space="preserve"> </w:t>
      </w:r>
      <w:r w:rsidR="001111B4" w:rsidRPr="00022844">
        <w:rPr>
          <w:rFonts w:cs="Arial"/>
        </w:rPr>
        <w:t>a položkový rozpočet</w:t>
      </w:r>
    </w:p>
    <w:p w:rsidR="001953A0" w:rsidRDefault="00613B77" w:rsidP="00207792">
      <w:pPr>
        <w:pStyle w:val="Odstavec111"/>
        <w:numPr>
          <w:ilvl w:val="0"/>
          <w:numId w:val="0"/>
        </w:numPr>
        <w:ind w:left="1985" w:hanging="1134"/>
        <w:jc w:val="left"/>
        <w:rPr>
          <w:rFonts w:cs="Arial"/>
        </w:rPr>
      </w:pPr>
      <w:r w:rsidRPr="00022844">
        <w:rPr>
          <w:rFonts w:cs="Arial"/>
        </w:rPr>
        <w:t>Příloha č. 3</w:t>
      </w:r>
      <w:r w:rsidR="005331BC" w:rsidRPr="00022844">
        <w:rPr>
          <w:rFonts w:cs="Arial"/>
        </w:rPr>
        <w:t xml:space="preserve"> - </w:t>
      </w:r>
      <w:r w:rsidRPr="00022844">
        <w:rPr>
          <w:rFonts w:cs="Arial"/>
        </w:rPr>
        <w:t xml:space="preserve"> </w:t>
      </w:r>
      <w:r w:rsidR="00264EDD" w:rsidRPr="00022844">
        <w:rPr>
          <w:rFonts w:cs="Arial"/>
        </w:rPr>
        <w:t>S</w:t>
      </w:r>
      <w:r w:rsidRPr="00022844">
        <w:rPr>
          <w:rFonts w:cs="Arial"/>
        </w:rPr>
        <w:t xml:space="preserve">eznam </w:t>
      </w:r>
      <w:r w:rsidR="001953A0" w:rsidRPr="00022844">
        <w:rPr>
          <w:rFonts w:cs="Arial"/>
        </w:rPr>
        <w:t xml:space="preserve">míst plnění a </w:t>
      </w:r>
      <w:r w:rsidRPr="00022844">
        <w:rPr>
          <w:rFonts w:cs="Arial"/>
        </w:rPr>
        <w:t xml:space="preserve">oprávněných </w:t>
      </w:r>
      <w:r w:rsidR="00264EDD" w:rsidRPr="00022844">
        <w:rPr>
          <w:rFonts w:cs="Arial"/>
        </w:rPr>
        <w:t>osob objednatele</w:t>
      </w:r>
    </w:p>
    <w:p w:rsidR="00621744" w:rsidRPr="00022844" w:rsidRDefault="001953A0" w:rsidP="00207792">
      <w:pPr>
        <w:pStyle w:val="Odstavec111"/>
        <w:numPr>
          <w:ilvl w:val="0"/>
          <w:numId w:val="0"/>
        </w:numPr>
        <w:ind w:left="1985" w:hanging="1134"/>
        <w:jc w:val="left"/>
        <w:rPr>
          <w:rFonts w:cs="Arial"/>
        </w:rPr>
      </w:pPr>
      <w:r>
        <w:rPr>
          <w:rFonts w:cs="Arial"/>
        </w:rPr>
        <w:t>Příloha č. 4</w:t>
      </w:r>
      <w:r w:rsidRPr="001953A0">
        <w:rPr>
          <w:rFonts w:cs="Arial"/>
        </w:rPr>
        <w:t xml:space="preserve"> -  Seznam oprávněných osob </w:t>
      </w:r>
      <w:r w:rsidR="008D5737">
        <w:rPr>
          <w:rFonts w:cs="Arial"/>
        </w:rPr>
        <w:t>zhotovitele</w:t>
      </w:r>
      <w:r w:rsidR="00264EDD" w:rsidRPr="00022844">
        <w:rPr>
          <w:rFonts w:cs="Arial"/>
        </w:rPr>
        <w:t xml:space="preserve"> </w:t>
      </w:r>
    </w:p>
    <w:p w:rsidR="00613B77" w:rsidRPr="000D5032" w:rsidRDefault="00613B77" w:rsidP="00613B77">
      <w:pPr>
        <w:rPr>
          <w:rFonts w:ascii="Arial" w:hAnsi="Arial" w:cs="Arial"/>
        </w:rPr>
      </w:pPr>
    </w:p>
    <w:p w:rsidR="00613B77" w:rsidRPr="00B95184" w:rsidRDefault="00657A77" w:rsidP="00613B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</w:rPr>
      </w:pPr>
      <w:r w:rsidRPr="00B95184">
        <w:rPr>
          <w:rFonts w:ascii="Arial" w:hAnsi="Arial" w:cs="Arial"/>
          <w:b/>
          <w:sz w:val="20"/>
          <w:szCs w:val="20"/>
        </w:rPr>
        <w:t xml:space="preserve">Za objednatele </w:t>
      </w:r>
      <w:r w:rsidRPr="00B95184">
        <w:rPr>
          <w:rFonts w:ascii="Arial" w:hAnsi="Arial" w:cs="Arial"/>
          <w:b/>
          <w:sz w:val="20"/>
          <w:szCs w:val="20"/>
        </w:rPr>
        <w:tab/>
        <w:t xml:space="preserve">Za </w:t>
      </w:r>
      <w:r w:rsidR="00B95184" w:rsidRPr="00B95184">
        <w:rPr>
          <w:rFonts w:ascii="Arial" w:hAnsi="Arial" w:cs="Arial"/>
          <w:b/>
          <w:sz w:val="20"/>
          <w:szCs w:val="20"/>
        </w:rPr>
        <w:t>zhotovitele</w:t>
      </w:r>
    </w:p>
    <w:p w:rsidR="00613B77" w:rsidRPr="00B95184" w:rsidRDefault="00613B77" w:rsidP="00613B77">
      <w:pPr>
        <w:keepLines/>
        <w:rPr>
          <w:rFonts w:ascii="Arial" w:hAnsi="Arial" w:cs="Arial"/>
          <w:sz w:val="20"/>
          <w:szCs w:val="20"/>
        </w:rPr>
      </w:pPr>
    </w:p>
    <w:p w:rsidR="007E093E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V Praze dne ……</w:t>
      </w:r>
      <w:proofErr w:type="gramStart"/>
      <w:r w:rsidRPr="00B95184">
        <w:rPr>
          <w:rFonts w:ascii="Arial" w:hAnsi="Arial" w:cs="Arial"/>
          <w:sz w:val="20"/>
          <w:szCs w:val="20"/>
        </w:rPr>
        <w:t>…......................…</w:t>
      </w:r>
      <w:proofErr w:type="gramEnd"/>
      <w:r w:rsidRPr="00B95184">
        <w:rPr>
          <w:rFonts w:ascii="Arial" w:hAnsi="Arial" w:cs="Arial"/>
          <w:sz w:val="20"/>
          <w:szCs w:val="20"/>
        </w:rPr>
        <w:t>…</w:t>
      </w:r>
      <w:r w:rsidRPr="00B95184">
        <w:rPr>
          <w:rFonts w:ascii="Arial" w:hAnsi="Arial" w:cs="Arial"/>
          <w:sz w:val="20"/>
          <w:szCs w:val="20"/>
        </w:rPr>
        <w:tab/>
        <w:t>V</w:t>
      </w:r>
      <w:r>
        <w:rPr>
          <w:rFonts w:ascii="Arial" w:hAnsi="Arial" w:cs="Arial"/>
          <w:sz w:val="20"/>
          <w:szCs w:val="20"/>
        </w:rPr>
        <w:t> </w:t>
      </w:r>
      <w:r w:rsidR="009B3C95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B95184">
        <w:rPr>
          <w:rFonts w:ascii="Arial" w:hAnsi="Arial" w:cs="Arial"/>
          <w:sz w:val="20"/>
          <w:szCs w:val="20"/>
        </w:rPr>
        <w:t xml:space="preserve">dne </w:t>
      </w:r>
      <w:r>
        <w:rPr>
          <w:rFonts w:ascii="Arial" w:hAnsi="Arial" w:cs="Arial"/>
          <w:sz w:val="20"/>
          <w:szCs w:val="20"/>
        </w:rPr>
        <w:t>......................</w:t>
      </w:r>
    </w:p>
    <w:p w:rsidR="007E093E" w:rsidRPr="00B95184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7E093E" w:rsidRPr="00B95184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7E093E" w:rsidRPr="00B95184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.....................................................</w:t>
      </w:r>
      <w:r w:rsidRPr="00B95184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D57E6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ČEPRO, a.s.</w:t>
      </w:r>
    </w:p>
    <w:p w:rsidR="00D77A3E" w:rsidRDefault="00D77A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Mgr. Jan Duspěva</w:t>
      </w:r>
    </w:p>
    <w:p w:rsidR="00D77A3E" w:rsidRDefault="001D0D0C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77A3E">
        <w:rPr>
          <w:rFonts w:ascii="Arial" w:hAnsi="Arial" w:cs="Arial"/>
          <w:sz w:val="20"/>
          <w:szCs w:val="20"/>
        </w:rPr>
        <w:t>ředseda představenstva</w:t>
      </w:r>
    </w:p>
    <w:p w:rsidR="007E093E" w:rsidRPr="00B95184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ab/>
      </w:r>
    </w:p>
    <w:p w:rsidR="007E093E" w:rsidRPr="00B95184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7E093E" w:rsidRPr="00B95184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7E093E" w:rsidRPr="00B95184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7E093E" w:rsidRPr="00B95184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.....................................................</w:t>
      </w:r>
      <w:r w:rsidRPr="00B95184">
        <w:rPr>
          <w:rFonts w:ascii="Arial" w:hAnsi="Arial" w:cs="Arial"/>
          <w:sz w:val="20"/>
          <w:szCs w:val="20"/>
        </w:rPr>
        <w:tab/>
      </w:r>
    </w:p>
    <w:p w:rsidR="007E093E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ČEPRO, a.s.</w:t>
      </w:r>
      <w:r>
        <w:rPr>
          <w:rFonts w:ascii="Arial" w:hAnsi="Arial" w:cs="Arial"/>
          <w:sz w:val="20"/>
          <w:szCs w:val="20"/>
        </w:rPr>
        <w:tab/>
      </w:r>
    </w:p>
    <w:p w:rsidR="007E093E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Ing. Ladislav Staněk</w:t>
      </w:r>
    </w:p>
    <w:p w:rsidR="007E093E" w:rsidRPr="00B95184" w:rsidRDefault="007E093E" w:rsidP="007E093E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člen představenstva</w:t>
      </w:r>
      <w:r w:rsidRPr="00B95184">
        <w:rPr>
          <w:rFonts w:ascii="Arial" w:hAnsi="Arial" w:cs="Arial"/>
          <w:sz w:val="20"/>
          <w:szCs w:val="20"/>
        </w:rPr>
        <w:tab/>
      </w:r>
    </w:p>
    <w:p w:rsidR="00613B77" w:rsidRPr="00B95184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ab/>
      </w:r>
    </w:p>
    <w:p w:rsidR="00A1071C" w:rsidRDefault="00613B77" w:rsidP="00613B77">
      <w:pPr>
        <w:tabs>
          <w:tab w:val="left" w:pos="0"/>
          <w:tab w:val="left" w:pos="4500"/>
        </w:tabs>
        <w:rPr>
          <w:rFonts w:ascii="Arial" w:hAnsi="Arial" w:cs="Arial"/>
        </w:rPr>
      </w:pPr>
      <w:r w:rsidRPr="00B95184">
        <w:rPr>
          <w:rFonts w:ascii="Arial" w:hAnsi="Arial" w:cs="Arial"/>
          <w:sz w:val="20"/>
          <w:szCs w:val="20"/>
        </w:rPr>
        <w:tab/>
      </w: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Pr="00533D0B" w:rsidRDefault="00D93C10" w:rsidP="00D93C10">
      <w:pPr>
        <w:tabs>
          <w:tab w:val="center" w:pos="1620"/>
          <w:tab w:val="center" w:pos="7200"/>
        </w:tabs>
        <w:jc w:val="center"/>
        <w:rPr>
          <w:szCs w:val="20"/>
          <w:lang w:eastAsia="cs-CZ"/>
        </w:rPr>
      </w:pPr>
      <w:r w:rsidRPr="00533D0B">
        <w:rPr>
          <w:rFonts w:ascii="Arial" w:hAnsi="Arial" w:cs="Arial"/>
          <w:sz w:val="20"/>
          <w:szCs w:val="20"/>
          <w:lang w:eastAsia="cs-CZ"/>
        </w:rPr>
        <w:lastRenderedPageBreak/>
        <w:t xml:space="preserve">Příloha č. </w:t>
      </w:r>
      <w:r>
        <w:rPr>
          <w:rFonts w:ascii="Arial" w:hAnsi="Arial" w:cs="Arial"/>
          <w:sz w:val="20"/>
          <w:szCs w:val="20"/>
          <w:lang w:eastAsia="cs-CZ"/>
        </w:rPr>
        <w:t>1</w:t>
      </w:r>
      <w:r w:rsidRPr="00533D0B">
        <w:rPr>
          <w:rFonts w:ascii="Arial" w:hAnsi="Arial" w:cs="Arial"/>
          <w:sz w:val="20"/>
          <w:szCs w:val="20"/>
          <w:lang w:eastAsia="cs-CZ"/>
        </w:rPr>
        <w:t xml:space="preserve"> ke  smlouvě č. </w:t>
      </w:r>
    </w:p>
    <w:p w:rsidR="00D93C10" w:rsidRPr="00533D0B" w:rsidRDefault="00D93C10" w:rsidP="00D93C10">
      <w:pPr>
        <w:tabs>
          <w:tab w:val="center" w:pos="1620"/>
          <w:tab w:val="center" w:pos="7200"/>
        </w:tabs>
        <w:overflowPunct w:val="0"/>
        <w:autoSpaceDN w:val="0"/>
        <w:adjustRightInd w:val="0"/>
        <w:textAlignment w:val="baseline"/>
        <w:rPr>
          <w:szCs w:val="20"/>
          <w:lang w:eastAsia="cs-CZ"/>
        </w:rPr>
      </w:pPr>
    </w:p>
    <w:p w:rsidR="00EF5C2D" w:rsidRDefault="00EF5C2D" w:rsidP="00EF5C2D">
      <w:pPr>
        <w:jc w:val="center"/>
        <w:rPr>
          <w:rFonts w:ascii="Arial" w:hAnsi="Arial" w:cs="Arial"/>
          <w:b/>
          <w:sz w:val="24"/>
          <w:szCs w:val="24"/>
        </w:rPr>
      </w:pPr>
      <w:r w:rsidRPr="006174FE">
        <w:rPr>
          <w:rFonts w:ascii="Arial" w:hAnsi="Arial" w:cs="Arial"/>
          <w:b/>
          <w:sz w:val="24"/>
          <w:szCs w:val="24"/>
        </w:rPr>
        <w:t>Seznam subdodavatelů</w:t>
      </w:r>
    </w:p>
    <w:p w:rsidR="00D93C10" w:rsidRPr="00533D0B" w:rsidRDefault="00D93C10" w:rsidP="00D93C10">
      <w:pPr>
        <w:tabs>
          <w:tab w:val="center" w:pos="1620"/>
          <w:tab w:val="center" w:pos="7200"/>
        </w:tabs>
        <w:overflowPunct w:val="0"/>
        <w:autoSpaceDN w:val="0"/>
        <w:adjustRightInd w:val="0"/>
        <w:textAlignment w:val="baseline"/>
        <w:rPr>
          <w:szCs w:val="20"/>
          <w:lang w:eastAsia="cs-CZ"/>
        </w:rPr>
      </w:pPr>
    </w:p>
    <w:p w:rsidR="00D93C10" w:rsidRPr="00533D0B" w:rsidRDefault="00D93C10" w:rsidP="00D93C10">
      <w:pPr>
        <w:overflowPunct w:val="0"/>
        <w:autoSpaceDN w:val="0"/>
        <w:adjustRightInd w:val="0"/>
        <w:jc w:val="center"/>
        <w:textAlignment w:val="baseline"/>
        <w:rPr>
          <w:b/>
          <w:sz w:val="96"/>
          <w:szCs w:val="20"/>
          <w:lang w:eastAsia="cs-CZ"/>
        </w:rPr>
      </w:pPr>
      <w:r w:rsidRPr="00533D0B">
        <w:rPr>
          <w:noProof/>
          <w:szCs w:val="20"/>
          <w:lang w:eastAsia="cs-CZ"/>
        </w:rPr>
        <w:t xml:space="preserve"> </w:t>
      </w:r>
    </w:p>
    <w:p w:rsidR="00D93C10" w:rsidRPr="00533D0B" w:rsidRDefault="00D93C10" w:rsidP="00D93C10">
      <w:pPr>
        <w:overflowPunct w:val="0"/>
        <w:autoSpaceDN w:val="0"/>
        <w:adjustRightInd w:val="0"/>
        <w:spacing w:before="120" w:line="240" w:lineRule="atLeast"/>
        <w:ind w:left="633"/>
        <w:textAlignment w:val="baseline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EF5C2D" w:rsidRPr="00022844" w:rsidRDefault="00EF5C2D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F5C2D" w:rsidRDefault="00EF5C2D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30B27" w:rsidRDefault="00D30B27" w:rsidP="00022844">
      <w:pPr>
        <w:tabs>
          <w:tab w:val="center" w:pos="1620"/>
          <w:tab w:val="center" w:pos="7200"/>
        </w:tabs>
        <w:jc w:val="center"/>
        <w:rPr>
          <w:ins w:id="10" w:author="Hošková Lenka" w:date="2015-03-23T09:01:00Z"/>
          <w:rFonts w:ascii="Arial" w:hAnsi="Arial" w:cs="Arial"/>
          <w:sz w:val="20"/>
          <w:szCs w:val="20"/>
          <w:lang w:eastAsia="cs-CZ"/>
        </w:rPr>
      </w:pPr>
    </w:p>
    <w:p w:rsidR="00A1071C" w:rsidRPr="00355D42" w:rsidRDefault="00022528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trike/>
          <w:color w:val="FF0000"/>
          <w:sz w:val="20"/>
          <w:szCs w:val="20"/>
          <w:lang w:eastAsia="cs-CZ"/>
        </w:rPr>
      </w:pPr>
      <w:bookmarkStart w:id="11" w:name="_GoBack"/>
      <w:bookmarkEnd w:id="11"/>
      <w:r>
        <w:rPr>
          <w:rFonts w:ascii="Arial" w:hAnsi="Arial" w:cs="Arial"/>
          <w:sz w:val="20"/>
          <w:szCs w:val="20"/>
          <w:lang w:eastAsia="cs-CZ"/>
        </w:rPr>
        <w:lastRenderedPageBreak/>
        <w:t>P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říloha č. </w:t>
      </w:r>
      <w:r w:rsidR="00533D0B">
        <w:rPr>
          <w:rFonts w:ascii="Arial" w:hAnsi="Arial" w:cs="Arial"/>
          <w:sz w:val="20"/>
          <w:szCs w:val="20"/>
          <w:lang w:eastAsia="cs-CZ"/>
        </w:rPr>
        <w:t>3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 k</w:t>
      </w:r>
      <w:r>
        <w:rPr>
          <w:rFonts w:ascii="Arial" w:hAnsi="Arial" w:cs="Arial"/>
          <w:sz w:val="20"/>
          <w:szCs w:val="20"/>
          <w:lang w:eastAsia="cs-CZ"/>
        </w:rPr>
        <w:t>e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  smlouvě </w:t>
      </w:r>
      <w:r w:rsidRPr="005D7AAF">
        <w:rPr>
          <w:rFonts w:ascii="Arial" w:hAnsi="Arial" w:cs="Arial"/>
          <w:sz w:val="20"/>
          <w:szCs w:val="20"/>
          <w:lang w:eastAsia="cs-CZ"/>
        </w:rPr>
        <w:t xml:space="preserve">č. </w:t>
      </w:r>
    </w:p>
    <w:p w:rsidR="00022528" w:rsidRDefault="00022528" w:rsidP="00022844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  <w:lang w:eastAsia="cs-CZ"/>
        </w:rPr>
      </w:pPr>
    </w:p>
    <w:p w:rsidR="00022528" w:rsidRDefault="00022528" w:rsidP="00022844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  <w:lang w:eastAsia="cs-CZ"/>
        </w:rPr>
      </w:pPr>
    </w:p>
    <w:p w:rsidR="00022528" w:rsidRDefault="00022528" w:rsidP="00022844">
      <w:pPr>
        <w:tabs>
          <w:tab w:val="left" w:pos="0"/>
          <w:tab w:val="left" w:pos="4500"/>
        </w:tabs>
        <w:jc w:val="center"/>
        <w:rPr>
          <w:rFonts w:ascii="Arial" w:hAnsi="Arial" w:cs="Arial"/>
          <w:b/>
          <w:sz w:val="24"/>
          <w:szCs w:val="20"/>
          <w:lang w:eastAsia="cs-CZ"/>
        </w:rPr>
      </w:pPr>
      <w:r w:rsidRPr="00022844">
        <w:rPr>
          <w:rFonts w:ascii="Arial" w:hAnsi="Arial" w:cs="Arial"/>
          <w:b/>
          <w:sz w:val="24"/>
          <w:szCs w:val="20"/>
          <w:lang w:eastAsia="cs-CZ"/>
        </w:rPr>
        <w:t>Seznam skladů objednatele</w:t>
      </w:r>
    </w:p>
    <w:p w:rsidR="00022528" w:rsidRDefault="00022528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B53CC4" w:rsidRDefault="00B53CC4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tbl>
      <w:tblPr>
        <w:tblW w:w="12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0"/>
        <w:gridCol w:w="3280"/>
        <w:gridCol w:w="3260"/>
        <w:gridCol w:w="3440"/>
      </w:tblGrid>
      <w:tr w:rsidR="00B53CC4" w:rsidRPr="00B53CC4" w:rsidTr="00B53CC4">
        <w:trPr>
          <w:trHeight w:val="315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B53CC4">
              <w:rPr>
                <w:rFonts w:eastAsia="Times New Roman"/>
                <w:color w:val="000000"/>
                <w:lang w:eastAsia="cs-CZ"/>
              </w:rPr>
              <w:t>SKLAD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B53CC4">
              <w:rPr>
                <w:rFonts w:eastAsia="Times New Roman"/>
                <w:color w:val="000000"/>
                <w:lang w:eastAsia="cs-CZ"/>
              </w:rPr>
              <w:t>ADRESA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B53CC4">
              <w:rPr>
                <w:rFonts w:eastAsia="Times New Roman"/>
                <w:color w:val="000000"/>
                <w:lang w:eastAsia="cs-CZ"/>
              </w:rPr>
              <w:t xml:space="preserve">Vedoucí odd. </w:t>
            </w:r>
            <w:proofErr w:type="gramStart"/>
            <w:r w:rsidRPr="00B53CC4">
              <w:rPr>
                <w:rFonts w:eastAsia="Times New Roman"/>
                <w:color w:val="000000"/>
                <w:lang w:eastAsia="cs-CZ"/>
              </w:rPr>
              <w:t>údržby</w:t>
            </w:r>
            <w:proofErr w:type="gramEnd"/>
            <w:r w:rsidRPr="00B53CC4">
              <w:rPr>
                <w:rFonts w:eastAsia="Times New Roman"/>
                <w:color w:val="000000"/>
                <w:lang w:eastAsia="cs-CZ"/>
              </w:rPr>
              <w:t xml:space="preserve"> skladu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B53CC4">
              <w:rPr>
                <w:rFonts w:eastAsia="Times New Roman"/>
                <w:color w:val="000000"/>
                <w:lang w:eastAsia="cs-CZ"/>
              </w:rPr>
              <w:t>Odpovědná osoba za ZZ/sklad</w:t>
            </w:r>
          </w:p>
        </w:tc>
      </w:tr>
      <w:tr w:rsidR="00B53CC4" w:rsidRPr="00B53CC4" w:rsidTr="00B53CC4">
        <w:trPr>
          <w:trHeight w:val="615"/>
        </w:trPr>
        <w:tc>
          <w:tcPr>
            <w:tcW w:w="2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Produktovody I,II</w:t>
            </w:r>
            <w:proofErr w:type="gramEnd"/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411 08 Štětí,  Hněvice 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eastAsia="Times New Roman"/>
                <w:lang w:eastAsia="cs-CZ"/>
              </w:rPr>
            </w:pPr>
            <w:r w:rsidRPr="00B53CC4">
              <w:rPr>
                <w:rFonts w:eastAsia="Times New Roman"/>
                <w:lang w:eastAsia="cs-CZ"/>
              </w:rPr>
              <w:t>Ing. Petr Čekal, tel.:739240675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eastAsia="Times New Roman"/>
                <w:lang w:eastAsia="cs-CZ"/>
              </w:rPr>
            </w:pPr>
            <w:r w:rsidRPr="00B53CC4">
              <w:rPr>
                <w:rFonts w:eastAsia="Times New Roman"/>
                <w:lang w:eastAsia="cs-CZ"/>
              </w:rPr>
              <w:t xml:space="preserve">DI Jindřich Langweil, tel: </w:t>
            </w:r>
            <w:proofErr w:type="gramStart"/>
            <w:r w:rsidRPr="00B53CC4">
              <w:rPr>
                <w:rFonts w:eastAsia="Times New Roman"/>
                <w:lang w:eastAsia="cs-CZ"/>
              </w:rPr>
              <w:t>602187202                                                              DII</w:t>
            </w:r>
            <w:proofErr w:type="gramEnd"/>
            <w:r w:rsidRPr="00B53CC4">
              <w:rPr>
                <w:rFonts w:eastAsia="Times New Roman"/>
                <w:lang w:eastAsia="cs-CZ"/>
              </w:rPr>
              <w:t xml:space="preserve"> Marek Chalupník, tel: 739240726</w:t>
            </w:r>
          </w:p>
        </w:tc>
      </w:tr>
      <w:tr w:rsidR="00B53CC4" w:rsidRPr="00B53CC4" w:rsidTr="00B53CC4">
        <w:trPr>
          <w:trHeight w:val="30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Třemošná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330 11 Třemošná 1057 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p. Pavel Berg tel.: 734419371</w:t>
            </w:r>
          </w:p>
        </w:tc>
        <w:tc>
          <w:tcPr>
            <w:tcW w:w="3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Jaroslav Mašek, tel. 724 255 935</w:t>
            </w:r>
          </w:p>
        </w:tc>
      </w:tr>
      <w:tr w:rsidR="00B53CC4" w:rsidRPr="00B53CC4" w:rsidTr="00B53CC4">
        <w:trPr>
          <w:trHeight w:val="300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Hájek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363 01 Ostrov, Hájek 118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eastAsia="Times New Roman"/>
                <w:lang w:eastAsia="cs-CZ"/>
              </w:rPr>
            </w:pPr>
            <w:r w:rsidRPr="00B53CC4">
              <w:rPr>
                <w:rFonts w:eastAsia="Times New Roman"/>
                <w:lang w:eastAsia="cs-CZ"/>
              </w:rPr>
              <w:t>Zdeněk Mařík, tel. 602 659 644</w:t>
            </w:r>
          </w:p>
        </w:tc>
      </w:tr>
      <w:tr w:rsidR="00B53CC4" w:rsidRPr="00B53CC4" w:rsidTr="00B53CC4">
        <w:trPr>
          <w:trHeight w:val="315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Bělčice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387 43 Bělčice 297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Petr Štětka, tel. 602 524 167</w:t>
            </w:r>
          </w:p>
        </w:tc>
      </w:tr>
      <w:tr w:rsidR="00B53CC4" w:rsidRPr="00B53CC4" w:rsidTr="00B53CC4">
        <w:trPr>
          <w:trHeight w:val="300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Smyslov</w:t>
            </w:r>
            <w:proofErr w:type="spellEnd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390 02 Tábor, </w:t>
            </w:r>
            <w:proofErr w:type="spell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Smyslov</w:t>
            </w:r>
            <w:proofErr w:type="spellEnd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23 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p.Petr</w:t>
            </w:r>
            <w:proofErr w:type="spellEnd"/>
            <w:proofErr w:type="gramEnd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Stára tel.:602205948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eastAsia="Times New Roman"/>
                <w:lang w:eastAsia="cs-CZ"/>
              </w:rPr>
            </w:pPr>
            <w:proofErr w:type="spellStart"/>
            <w:proofErr w:type="gramStart"/>
            <w:r w:rsidRPr="00B53CC4">
              <w:rPr>
                <w:rFonts w:eastAsia="Times New Roman"/>
                <w:lang w:eastAsia="cs-CZ"/>
              </w:rPr>
              <w:t>p.Petr</w:t>
            </w:r>
            <w:proofErr w:type="spellEnd"/>
            <w:proofErr w:type="gramEnd"/>
            <w:r w:rsidRPr="00B53CC4">
              <w:rPr>
                <w:rFonts w:eastAsia="Times New Roman"/>
                <w:lang w:eastAsia="cs-CZ"/>
              </w:rPr>
              <w:t xml:space="preserve"> Stára tel.:602205948</w:t>
            </w:r>
          </w:p>
        </w:tc>
      </w:tr>
      <w:tr w:rsidR="00B53CC4" w:rsidRPr="00B53CC4" w:rsidTr="00B53CC4">
        <w:trPr>
          <w:trHeight w:val="315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Včelná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373 82 Včelná, Čtyři chalupy 459 </w:t>
            </w: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p.Petr</w:t>
            </w:r>
            <w:proofErr w:type="spellEnd"/>
            <w:proofErr w:type="gramEnd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Stára tel.:602205948</w:t>
            </w:r>
          </w:p>
        </w:tc>
      </w:tr>
      <w:tr w:rsidR="00B53CC4" w:rsidRPr="00B53CC4" w:rsidTr="00B53CC4">
        <w:trPr>
          <w:trHeight w:val="300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Hněvice 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411 08 Štětí, Hněvice 62  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p.Petr</w:t>
            </w:r>
            <w:proofErr w:type="spellEnd"/>
            <w:proofErr w:type="gramEnd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Bartoš tel.:724137264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Marie Štieberová </w:t>
            </w:r>
            <w:proofErr w:type="gram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tel.739240764</w:t>
            </w:r>
            <w:proofErr w:type="gramEnd"/>
          </w:p>
        </w:tc>
      </w:tr>
      <w:tr w:rsidR="00B53CC4" w:rsidRPr="00B53CC4" w:rsidTr="00B53CC4">
        <w:trPr>
          <w:trHeight w:val="300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Mstětice</w:t>
            </w:r>
            <w:proofErr w:type="spellEnd"/>
          </w:p>
        </w:tc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250 91 Zeleneč, </w:t>
            </w:r>
            <w:proofErr w:type="spell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Mstětice</w:t>
            </w:r>
            <w:proofErr w:type="spellEnd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3 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eastAsia="Times New Roman"/>
                <w:lang w:eastAsia="cs-CZ"/>
              </w:rPr>
            </w:pPr>
            <w:r w:rsidRPr="00B53CC4">
              <w:rPr>
                <w:rFonts w:eastAsia="Times New Roman"/>
                <w:lang w:eastAsia="cs-CZ"/>
              </w:rPr>
              <w:t xml:space="preserve">Čeněk </w:t>
            </w:r>
            <w:proofErr w:type="gramStart"/>
            <w:r w:rsidRPr="00B53CC4">
              <w:rPr>
                <w:rFonts w:eastAsia="Times New Roman"/>
                <w:lang w:eastAsia="cs-CZ"/>
              </w:rPr>
              <w:t>Pavel  tel.</w:t>
            </w:r>
            <w:proofErr w:type="gramEnd"/>
            <w:r w:rsidRPr="00B53CC4">
              <w:rPr>
                <w:rFonts w:eastAsia="Times New Roman"/>
                <w:lang w:eastAsia="cs-CZ"/>
              </w:rPr>
              <w:t xml:space="preserve"> 724375328</w:t>
            </w:r>
          </w:p>
        </w:tc>
      </w:tr>
      <w:tr w:rsidR="00B53CC4" w:rsidRPr="00B53CC4" w:rsidTr="00B53CC4">
        <w:trPr>
          <w:trHeight w:val="315"/>
        </w:trPr>
        <w:tc>
          <w:tcPr>
            <w:tcW w:w="2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Litvínov 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436 15 Litvínov 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Vladimír </w:t>
            </w:r>
            <w:proofErr w:type="gram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Suk,  tel.</w:t>
            </w:r>
            <w:proofErr w:type="gramEnd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602328669</w:t>
            </w:r>
          </w:p>
        </w:tc>
      </w:tr>
      <w:tr w:rsidR="00B53CC4" w:rsidRPr="00B53CC4" w:rsidTr="00B53CC4">
        <w:trPr>
          <w:trHeight w:val="30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Cerekvice nad Bystřicí 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507 77 Cerekvice nad Bystřicí 72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Sylva Šedivá, tel.: 606647692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p.František</w:t>
            </w:r>
            <w:proofErr w:type="spellEnd"/>
            <w:proofErr w:type="gramEnd"/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Petřík, tel. 739240378</w:t>
            </w:r>
          </w:p>
        </w:tc>
      </w:tr>
      <w:tr w:rsidR="00B53CC4" w:rsidRPr="00B53CC4" w:rsidTr="00B53CC4">
        <w:trPr>
          <w:trHeight w:val="315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Nové Město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280 02 Nové Město, Břežany I. 62 </w:t>
            </w: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eastAsia="Times New Roman"/>
                <w:lang w:eastAsia="cs-CZ"/>
              </w:rPr>
            </w:pPr>
            <w:proofErr w:type="spellStart"/>
            <w:proofErr w:type="gramStart"/>
            <w:r w:rsidRPr="00B53CC4">
              <w:rPr>
                <w:rFonts w:eastAsia="Times New Roman"/>
                <w:lang w:eastAsia="cs-CZ"/>
              </w:rPr>
              <w:t>p.Milan</w:t>
            </w:r>
            <w:proofErr w:type="spellEnd"/>
            <w:proofErr w:type="gramEnd"/>
            <w:r w:rsidRPr="00B53CC4">
              <w:rPr>
                <w:rFonts w:eastAsia="Times New Roman"/>
                <w:lang w:eastAsia="cs-CZ"/>
              </w:rPr>
              <w:t xml:space="preserve"> Nesvorný, tel. 604220158</w:t>
            </w:r>
          </w:p>
        </w:tc>
      </w:tr>
      <w:tr w:rsidR="00B53CC4" w:rsidRPr="00B53CC4" w:rsidTr="00B53CC4">
        <w:trPr>
          <w:trHeight w:val="315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Střelice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664 47 Střelice, Brněnská 729/25  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Bc. Vladimír Čapka tel.:739240354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Bc. Vladimír Čapka tel.:739240354</w:t>
            </w:r>
          </w:p>
        </w:tc>
      </w:tr>
      <w:tr w:rsidR="00B53CC4" w:rsidRPr="00B53CC4" w:rsidTr="00B53CC4">
        <w:trPr>
          <w:trHeight w:val="315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Klobouky u Brna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691 72 Klobouky u Brna 860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Bc. Vladimír Čapka tel.:739240354</w:t>
            </w:r>
          </w:p>
        </w:tc>
      </w:tr>
      <w:tr w:rsidR="00B53CC4" w:rsidRPr="00B53CC4" w:rsidTr="00B53CC4">
        <w:trPr>
          <w:trHeight w:val="315"/>
        </w:trPr>
        <w:tc>
          <w:tcPr>
            <w:tcW w:w="2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Velká Bíteš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595 01 Velká Bíteš, Janovice 288  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Bc. Vladimír Čapka tel.:739240354</w:t>
            </w:r>
          </w:p>
        </w:tc>
      </w:tr>
      <w:tr w:rsidR="00B53CC4" w:rsidRPr="00B53CC4" w:rsidTr="00B53CC4">
        <w:trPr>
          <w:trHeight w:val="315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Šlapanov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582 51 Šlapanov 162 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p. Jaroslav Pecka, tel.: 604220361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p. Jaroslav Pecka, tel.: 604220361 </w:t>
            </w:r>
          </w:p>
        </w:tc>
      </w:tr>
      <w:tr w:rsidR="00B53CC4" w:rsidRPr="00B53CC4" w:rsidTr="00B53CC4">
        <w:trPr>
          <w:trHeight w:val="30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Loukov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742 56 Loukov 166 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p. Richard Vystavěl, tel.:739240332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Richard Vystavěl, tel.:739240332</w:t>
            </w:r>
          </w:p>
        </w:tc>
      </w:tr>
      <w:tr w:rsidR="00B53CC4" w:rsidRPr="00B53CC4" w:rsidTr="00B53CC4">
        <w:trPr>
          <w:trHeight w:val="300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Plešovec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768 11 Chropyně, Plešovec 81 </w:t>
            </w: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53CC4" w:rsidRPr="00B53CC4" w:rsidTr="00B53CC4">
        <w:trPr>
          <w:trHeight w:val="315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Sedlnice 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53C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768 11 Sedlnice 503</w:t>
            </w: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C4" w:rsidRPr="00B53CC4" w:rsidRDefault="00B53CC4" w:rsidP="00B53CC4">
            <w:pPr>
              <w:jc w:val="left"/>
              <w:rPr>
                <w:rFonts w:eastAsia="Times New Roman"/>
                <w:lang w:eastAsia="cs-CZ"/>
              </w:rPr>
            </w:pPr>
            <w:r w:rsidRPr="00B53CC4">
              <w:rPr>
                <w:rFonts w:eastAsia="Times New Roman"/>
                <w:lang w:eastAsia="cs-CZ"/>
              </w:rPr>
              <w:t>Petr Mácha tel: 724 375 329</w:t>
            </w:r>
          </w:p>
        </w:tc>
      </w:tr>
    </w:tbl>
    <w:p w:rsidR="00B53CC4" w:rsidRDefault="00B53CC4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B53CC4" w:rsidRDefault="00B53CC4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F408F4" w:rsidRDefault="00F408F4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F408F4" w:rsidRDefault="00F408F4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F408F4" w:rsidRDefault="00F408F4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F408F4" w:rsidRDefault="001442C7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br w:type="page"/>
      </w:r>
    </w:p>
    <w:p w:rsidR="00E2297B" w:rsidRDefault="00E2297B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2297B" w:rsidRDefault="00E2297B" w:rsidP="00E2297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říloha č. </w:t>
      </w:r>
      <w:r>
        <w:rPr>
          <w:rFonts w:ascii="Arial" w:hAnsi="Arial" w:cs="Arial"/>
          <w:sz w:val="20"/>
          <w:szCs w:val="20"/>
          <w:lang w:eastAsia="cs-CZ"/>
        </w:rPr>
        <w:t>4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 k</w:t>
      </w:r>
      <w:r>
        <w:rPr>
          <w:rFonts w:ascii="Arial" w:hAnsi="Arial" w:cs="Arial"/>
          <w:sz w:val="20"/>
          <w:szCs w:val="20"/>
          <w:lang w:eastAsia="cs-CZ"/>
        </w:rPr>
        <w:t>e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  smlouvě </w:t>
      </w:r>
      <w:r w:rsidRPr="005D7AAF">
        <w:rPr>
          <w:rFonts w:ascii="Arial" w:hAnsi="Arial" w:cs="Arial"/>
          <w:sz w:val="20"/>
          <w:szCs w:val="20"/>
          <w:lang w:eastAsia="cs-CZ"/>
        </w:rPr>
        <w:t xml:space="preserve">č. </w:t>
      </w:r>
    </w:p>
    <w:p w:rsidR="00E2297B" w:rsidRDefault="00E2297B" w:rsidP="00E2297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E2297B" w:rsidRDefault="00E2297B" w:rsidP="00E2297B">
      <w:pPr>
        <w:tabs>
          <w:tab w:val="center" w:pos="1620"/>
          <w:tab w:val="center" w:pos="7200"/>
        </w:tabs>
        <w:jc w:val="center"/>
        <w:rPr>
          <w:rFonts w:cs="Arial"/>
        </w:rPr>
      </w:pPr>
      <w:r w:rsidRPr="00CC6274">
        <w:rPr>
          <w:rFonts w:ascii="Arial" w:hAnsi="Arial" w:cs="Arial"/>
          <w:b/>
          <w:sz w:val="24"/>
          <w:szCs w:val="20"/>
          <w:lang w:eastAsia="cs-CZ"/>
        </w:rPr>
        <w:t>Seznam oprávněných osob zhotovitele</w:t>
      </w:r>
      <w:r w:rsidRPr="00022844">
        <w:rPr>
          <w:rFonts w:cs="Arial"/>
        </w:rPr>
        <w:t xml:space="preserve"> </w:t>
      </w:r>
    </w:p>
    <w:p w:rsidR="00E2297B" w:rsidRDefault="00E2297B" w:rsidP="00E2297B">
      <w:pPr>
        <w:tabs>
          <w:tab w:val="center" w:pos="1620"/>
          <w:tab w:val="center" w:pos="7200"/>
        </w:tabs>
        <w:jc w:val="center"/>
        <w:rPr>
          <w:rFonts w:cs="Arial"/>
        </w:rPr>
      </w:pPr>
    </w:p>
    <w:p w:rsidR="00E2297B" w:rsidRDefault="00E2297B" w:rsidP="00E2297B">
      <w:pPr>
        <w:tabs>
          <w:tab w:val="center" w:pos="1620"/>
          <w:tab w:val="center" w:pos="72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Oprávněné osoby dle bodu 7.1.1 třetí odrážky smlouvy:</w:t>
      </w:r>
    </w:p>
    <w:p w:rsidR="00E2297B" w:rsidRDefault="00E2297B" w:rsidP="00E2297B">
      <w:pPr>
        <w:tabs>
          <w:tab w:val="center" w:pos="1620"/>
          <w:tab w:val="center" w:pos="7200"/>
        </w:tabs>
        <w:rPr>
          <w:rFonts w:ascii="Arial" w:hAnsi="Arial" w:cs="Arial"/>
          <w:sz w:val="20"/>
          <w:szCs w:val="20"/>
        </w:rPr>
      </w:pP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Jméno: </w:t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Osoby pověřené prováděním díla:</w:t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Jméno: </w:t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  <w:r>
        <w:rPr>
          <w:rFonts w:ascii="Arial" w:hAnsi="Arial" w:cs="Arial"/>
          <w:sz w:val="20"/>
          <w:szCs w:val="20"/>
        </w:rPr>
        <w:tab/>
      </w:r>
    </w:p>
    <w:p w:rsidR="00E2297B" w:rsidRDefault="00E2297B" w:rsidP="00E229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355D42" w:rsidRDefault="00355D42" w:rsidP="00063BCA">
      <w:pPr>
        <w:rPr>
          <w:rFonts w:ascii="Arial" w:hAnsi="Arial" w:cs="Arial"/>
          <w:sz w:val="20"/>
          <w:szCs w:val="20"/>
        </w:rPr>
      </w:pPr>
    </w:p>
    <w:p w:rsidR="00DF6089" w:rsidRDefault="00DF6089" w:rsidP="00DF6089">
      <w:pPr>
        <w:rPr>
          <w:rFonts w:ascii="Arial" w:hAnsi="Arial" w:cs="Arial"/>
        </w:rPr>
      </w:pPr>
    </w:p>
    <w:p w:rsidR="00104564" w:rsidRDefault="00104564" w:rsidP="00063BCA">
      <w:pPr>
        <w:rPr>
          <w:rFonts w:ascii="Arial" w:hAnsi="Arial" w:cs="Arial"/>
          <w:sz w:val="20"/>
          <w:szCs w:val="20"/>
        </w:rPr>
      </w:pPr>
    </w:p>
    <w:p w:rsidR="001442C7" w:rsidRPr="00CC6274" w:rsidRDefault="001442C7" w:rsidP="00CC6274">
      <w:pPr>
        <w:tabs>
          <w:tab w:val="center" w:pos="1620"/>
          <w:tab w:val="center" w:pos="7200"/>
        </w:tabs>
        <w:rPr>
          <w:rFonts w:ascii="Arial" w:hAnsi="Arial" w:cs="Arial"/>
          <w:sz w:val="20"/>
          <w:szCs w:val="20"/>
        </w:rPr>
      </w:pPr>
    </w:p>
    <w:p w:rsidR="001442C7" w:rsidRPr="00CC6274" w:rsidRDefault="001442C7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</w:rPr>
      </w:pPr>
    </w:p>
    <w:p w:rsidR="00533D0B" w:rsidRPr="00533D0B" w:rsidRDefault="00533D0B" w:rsidP="00EC4591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022528" w:rsidRPr="00022844" w:rsidRDefault="00022528" w:rsidP="00022844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sectPr w:rsidR="00022528" w:rsidRPr="00022844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9E6" w:rsidRDefault="00F009E6" w:rsidP="00613B77">
      <w:r>
        <w:separator/>
      </w:r>
    </w:p>
  </w:endnote>
  <w:endnote w:type="continuationSeparator" w:id="0">
    <w:p w:rsidR="00F009E6" w:rsidRDefault="00F009E6" w:rsidP="0061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9E6" w:rsidRDefault="00F009E6" w:rsidP="00613B77">
      <w:r>
        <w:separator/>
      </w:r>
    </w:p>
  </w:footnote>
  <w:footnote w:type="continuationSeparator" w:id="0">
    <w:p w:rsidR="00F009E6" w:rsidRDefault="00F009E6" w:rsidP="00613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BD9" w:rsidRDefault="00DC3BD9" w:rsidP="00613B77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>Smlouva o dílo</w:t>
    </w:r>
    <w:r w:rsidRPr="00D73F3E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D30B27">
      <w:rPr>
        <w:rStyle w:val="slostrnky"/>
        <w:noProof/>
        <w:sz w:val="16"/>
        <w:szCs w:val="16"/>
      </w:rPr>
      <w:t>11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D30B27">
      <w:rPr>
        <w:rStyle w:val="slostrnky"/>
        <w:noProof/>
        <w:sz w:val="16"/>
        <w:szCs w:val="16"/>
      </w:rPr>
      <w:t>15</w:t>
    </w:r>
    <w:r w:rsidRPr="00324977">
      <w:rPr>
        <w:rStyle w:val="slostrnky"/>
        <w:sz w:val="16"/>
        <w:szCs w:val="16"/>
      </w:rPr>
      <w:fldChar w:fldCharType="end"/>
    </w:r>
  </w:p>
  <w:p w:rsidR="00DC3BD9" w:rsidRDefault="00DC3BD9" w:rsidP="00613B77">
    <w:pPr>
      <w:pStyle w:val="Zhlav"/>
      <w:rPr>
        <w:rStyle w:val="slostrnky"/>
        <w:sz w:val="16"/>
        <w:szCs w:val="16"/>
      </w:rPr>
    </w:pPr>
    <w:r>
      <w:rPr>
        <w:sz w:val="16"/>
        <w:szCs w:val="16"/>
        <w:lang w:val="cs-CZ"/>
      </w:rPr>
      <w:t>010</w:t>
    </w:r>
    <w:r>
      <w:rPr>
        <w:sz w:val="16"/>
        <w:szCs w:val="16"/>
      </w:rPr>
      <w:t>/1</w:t>
    </w:r>
    <w:r>
      <w:rPr>
        <w:sz w:val="16"/>
        <w:szCs w:val="16"/>
        <w:lang w:val="cs-CZ"/>
      </w:rPr>
      <w:t>5</w:t>
    </w:r>
    <w:r>
      <w:rPr>
        <w:sz w:val="16"/>
        <w:szCs w:val="16"/>
      </w:rPr>
      <w:t>/OCN</w:t>
    </w:r>
    <w:r>
      <w:rPr>
        <w:sz w:val="16"/>
        <w:szCs w:val="16"/>
      </w:rPr>
      <w:tab/>
      <w:t>„</w:t>
    </w:r>
    <w:r w:rsidRPr="005F7D41">
      <w:rPr>
        <w:sz w:val="16"/>
        <w:szCs w:val="16"/>
      </w:rPr>
      <w:t xml:space="preserve">Revize vyhrazených zdvihacích zařízení, skladovacích a manipulačních zařízení dle vyhlášky č. 19/1979 </w:t>
    </w:r>
    <w:proofErr w:type="spellStart"/>
    <w:proofErr w:type="gramStart"/>
    <w:r w:rsidRPr="005F7D41">
      <w:rPr>
        <w:sz w:val="16"/>
        <w:szCs w:val="16"/>
      </w:rPr>
      <w:t>Sb.</w:t>
    </w:r>
    <w:r w:rsidRPr="00BF2019">
      <w:rPr>
        <w:sz w:val="16"/>
        <w:szCs w:val="16"/>
      </w:rPr>
      <w:t>í</w:t>
    </w:r>
    <w:proofErr w:type="spellEnd"/>
    <w:r>
      <w:rPr>
        <w:sz w:val="16"/>
        <w:szCs w:val="16"/>
      </w:rPr>
      <w:t>“</w:t>
    </w:r>
    <w:proofErr w:type="gramEnd"/>
    <w:r w:rsidRPr="00324977">
      <w:rPr>
        <w:sz w:val="16"/>
        <w:szCs w:val="16"/>
      </w:rPr>
      <w:tab/>
    </w:r>
  </w:p>
  <w:p w:rsidR="00DC3BD9" w:rsidRDefault="00DC3BD9" w:rsidP="00613B77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 xml:space="preserve">č. smlouvy objednatele </w:t>
    </w:r>
    <w:r>
      <w:rPr>
        <w:rStyle w:val="slostrnky"/>
        <w:sz w:val="16"/>
        <w:szCs w:val="16"/>
        <w:lang w:val="cs-CZ"/>
      </w:rPr>
      <w:t>……………</w:t>
    </w:r>
    <w:r>
      <w:rPr>
        <w:rStyle w:val="slostrnky"/>
        <w:sz w:val="16"/>
        <w:szCs w:val="16"/>
      </w:rPr>
      <w:t>.</w:t>
    </w:r>
  </w:p>
  <w:p w:rsidR="00DC3BD9" w:rsidRDefault="00DC3BD9" w:rsidP="00112432">
    <w:pPr>
      <w:pStyle w:val="Zhlav"/>
      <w:pBdr>
        <w:bottom w:val="single" w:sz="4" w:space="1" w:color="auto"/>
      </w:pBdr>
      <w:jc w:val="center"/>
      <w:rPr>
        <w:rStyle w:val="slostrnky"/>
        <w:sz w:val="16"/>
        <w:szCs w:val="16"/>
        <w:lang w:val="cs-CZ"/>
      </w:rPr>
    </w:pPr>
    <w:r>
      <w:rPr>
        <w:rStyle w:val="slostrnky"/>
        <w:sz w:val="16"/>
        <w:szCs w:val="16"/>
      </w:rPr>
      <w:t>č. smlouvy zhotovitele</w:t>
    </w:r>
    <w:r>
      <w:rPr>
        <w:rStyle w:val="slostrnky"/>
        <w:sz w:val="16"/>
        <w:szCs w:val="16"/>
        <w:lang w:val="cs-CZ"/>
      </w:rPr>
      <w:t xml:space="preserve"> ..................</w:t>
    </w:r>
  </w:p>
  <w:p w:rsidR="00DC3BD9" w:rsidRDefault="00DC3BD9" w:rsidP="00112432">
    <w:pPr>
      <w:pStyle w:val="Zhlav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9CE5989"/>
    <w:multiLevelType w:val="hybridMultilevel"/>
    <w:tmpl w:val="66FEAF8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A2A2F37"/>
    <w:multiLevelType w:val="hybridMultilevel"/>
    <w:tmpl w:val="39EED092"/>
    <w:lvl w:ilvl="0" w:tplc="20BEA06A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7F0173E"/>
    <w:multiLevelType w:val="hybridMultilevel"/>
    <w:tmpl w:val="46DA97E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7A072D0">
      <w:start w:val="2"/>
      <w:numFmt w:val="decimal"/>
      <w:lvlText w:val="7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E922AC"/>
    <w:multiLevelType w:val="hybridMultilevel"/>
    <w:tmpl w:val="619E8330"/>
    <w:lvl w:ilvl="0" w:tplc="4588C454">
      <w:start w:val="1"/>
      <w:numFmt w:val="decimal"/>
      <w:lvlText w:val="8.1.%1."/>
      <w:lvlJc w:val="left"/>
      <w:pPr>
        <w:ind w:left="1512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>
    <w:nsid w:val="327A2C18"/>
    <w:multiLevelType w:val="hybridMultilevel"/>
    <w:tmpl w:val="9D728F5C"/>
    <w:lvl w:ilvl="0" w:tplc="04050017">
      <w:start w:val="1"/>
      <w:numFmt w:val="lowerLetter"/>
      <w:lvlText w:val="%1)"/>
      <w:lvlJc w:val="left"/>
      <w:pPr>
        <w:ind w:left="157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>
    <w:nsid w:val="334D441A"/>
    <w:multiLevelType w:val="hybridMultilevel"/>
    <w:tmpl w:val="B2CEFBB6"/>
    <w:lvl w:ilvl="0" w:tplc="04050017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AE3E65"/>
    <w:multiLevelType w:val="hybridMultilevel"/>
    <w:tmpl w:val="CCCEA42C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D2825D5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914243"/>
    <w:multiLevelType w:val="multilevel"/>
    <w:tmpl w:val="8BD62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F24048E"/>
    <w:multiLevelType w:val="multilevel"/>
    <w:tmpl w:val="B3A2C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4B7A591B"/>
    <w:multiLevelType w:val="multilevel"/>
    <w:tmpl w:val="C136BBC8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>
    <w:nsid w:val="76BB420A"/>
    <w:multiLevelType w:val="multilevel"/>
    <w:tmpl w:val="6638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12"/>
  </w:num>
  <w:num w:numId="10">
    <w:abstractNumId w:val="13"/>
  </w:num>
  <w:num w:numId="11">
    <w:abstractNumId w:val="9"/>
  </w:num>
  <w:num w:numId="12">
    <w:abstractNumId w:val="11"/>
  </w:num>
  <w:num w:numId="13">
    <w:abstractNumId w:val="8"/>
  </w:num>
  <w:num w:numId="14">
    <w:abstractNumId w:val="7"/>
  </w:num>
  <w:num w:numId="15">
    <w:abstractNumId w:val="10"/>
  </w:num>
  <w:num w:numId="1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3A"/>
    <w:rsid w:val="000024D2"/>
    <w:rsid w:val="00002993"/>
    <w:rsid w:val="00007E42"/>
    <w:rsid w:val="000165FA"/>
    <w:rsid w:val="00021C1A"/>
    <w:rsid w:val="00022528"/>
    <w:rsid w:val="00022844"/>
    <w:rsid w:val="000269DB"/>
    <w:rsid w:val="00034FE0"/>
    <w:rsid w:val="00040EC3"/>
    <w:rsid w:val="0004355E"/>
    <w:rsid w:val="0006065E"/>
    <w:rsid w:val="00063BCA"/>
    <w:rsid w:val="00064148"/>
    <w:rsid w:val="00065EF3"/>
    <w:rsid w:val="00074876"/>
    <w:rsid w:val="00081CB6"/>
    <w:rsid w:val="00083D80"/>
    <w:rsid w:val="00085BF3"/>
    <w:rsid w:val="0009375F"/>
    <w:rsid w:val="000A08E6"/>
    <w:rsid w:val="000A3D67"/>
    <w:rsid w:val="000B0095"/>
    <w:rsid w:val="000B7860"/>
    <w:rsid w:val="000C4BD4"/>
    <w:rsid w:val="000C58B4"/>
    <w:rsid w:val="000D2A76"/>
    <w:rsid w:val="000D4978"/>
    <w:rsid w:val="000D5032"/>
    <w:rsid w:val="000D7273"/>
    <w:rsid w:val="000E2BD7"/>
    <w:rsid w:val="000E65C5"/>
    <w:rsid w:val="000F008C"/>
    <w:rsid w:val="000F7873"/>
    <w:rsid w:val="00103B56"/>
    <w:rsid w:val="00104564"/>
    <w:rsid w:val="001111B4"/>
    <w:rsid w:val="00111DF6"/>
    <w:rsid w:val="00112243"/>
    <w:rsid w:val="00112432"/>
    <w:rsid w:val="00113F5F"/>
    <w:rsid w:val="00123619"/>
    <w:rsid w:val="00131D2E"/>
    <w:rsid w:val="001442C7"/>
    <w:rsid w:val="0014480B"/>
    <w:rsid w:val="00144939"/>
    <w:rsid w:val="00144D9C"/>
    <w:rsid w:val="001457B0"/>
    <w:rsid w:val="00155F47"/>
    <w:rsid w:val="00156196"/>
    <w:rsid w:val="001675B8"/>
    <w:rsid w:val="00171893"/>
    <w:rsid w:val="00177F41"/>
    <w:rsid w:val="00181D47"/>
    <w:rsid w:val="00187647"/>
    <w:rsid w:val="00193457"/>
    <w:rsid w:val="0019353C"/>
    <w:rsid w:val="00193984"/>
    <w:rsid w:val="001953A0"/>
    <w:rsid w:val="001A0659"/>
    <w:rsid w:val="001A4F9F"/>
    <w:rsid w:val="001B1B15"/>
    <w:rsid w:val="001B37E5"/>
    <w:rsid w:val="001B5C5A"/>
    <w:rsid w:val="001B76A4"/>
    <w:rsid w:val="001B7D18"/>
    <w:rsid w:val="001C1925"/>
    <w:rsid w:val="001C4940"/>
    <w:rsid w:val="001C5FF2"/>
    <w:rsid w:val="001D0D0C"/>
    <w:rsid w:val="001D2CD6"/>
    <w:rsid w:val="001D4F0E"/>
    <w:rsid w:val="001D6641"/>
    <w:rsid w:val="001E3F7C"/>
    <w:rsid w:val="001E478B"/>
    <w:rsid w:val="001E5370"/>
    <w:rsid w:val="001E7004"/>
    <w:rsid w:val="001F4C0F"/>
    <w:rsid w:val="0020720B"/>
    <w:rsid w:val="00207792"/>
    <w:rsid w:val="0021051C"/>
    <w:rsid w:val="0021553E"/>
    <w:rsid w:val="00222598"/>
    <w:rsid w:val="002236D6"/>
    <w:rsid w:val="0022677A"/>
    <w:rsid w:val="00231A6B"/>
    <w:rsid w:val="00231D3D"/>
    <w:rsid w:val="00234795"/>
    <w:rsid w:val="0023736A"/>
    <w:rsid w:val="00240464"/>
    <w:rsid w:val="0025080A"/>
    <w:rsid w:val="00251180"/>
    <w:rsid w:val="00261AD9"/>
    <w:rsid w:val="00264EDD"/>
    <w:rsid w:val="00265DF2"/>
    <w:rsid w:val="002674A8"/>
    <w:rsid w:val="00271E55"/>
    <w:rsid w:val="0027343F"/>
    <w:rsid w:val="00275356"/>
    <w:rsid w:val="00277F79"/>
    <w:rsid w:val="002835E1"/>
    <w:rsid w:val="00286322"/>
    <w:rsid w:val="00292410"/>
    <w:rsid w:val="002945BA"/>
    <w:rsid w:val="0029628D"/>
    <w:rsid w:val="00297FB0"/>
    <w:rsid w:val="002A04D9"/>
    <w:rsid w:val="002A50ED"/>
    <w:rsid w:val="002A6CD4"/>
    <w:rsid w:val="002B3C66"/>
    <w:rsid w:val="002B4FE6"/>
    <w:rsid w:val="002B730A"/>
    <w:rsid w:val="002C2691"/>
    <w:rsid w:val="002C5C11"/>
    <w:rsid w:val="002D472D"/>
    <w:rsid w:val="002D70DC"/>
    <w:rsid w:val="002D7722"/>
    <w:rsid w:val="002E75EF"/>
    <w:rsid w:val="002F5EBF"/>
    <w:rsid w:val="0030569D"/>
    <w:rsid w:val="00306AE4"/>
    <w:rsid w:val="00311CD4"/>
    <w:rsid w:val="00320512"/>
    <w:rsid w:val="00326EC7"/>
    <w:rsid w:val="0032763C"/>
    <w:rsid w:val="00330414"/>
    <w:rsid w:val="00330E34"/>
    <w:rsid w:val="0033108A"/>
    <w:rsid w:val="00343BD7"/>
    <w:rsid w:val="003462AD"/>
    <w:rsid w:val="0035161F"/>
    <w:rsid w:val="00352C84"/>
    <w:rsid w:val="00353A26"/>
    <w:rsid w:val="00355D42"/>
    <w:rsid w:val="00361704"/>
    <w:rsid w:val="003656D5"/>
    <w:rsid w:val="00365F46"/>
    <w:rsid w:val="003662F0"/>
    <w:rsid w:val="00377A59"/>
    <w:rsid w:val="0038243B"/>
    <w:rsid w:val="00382F92"/>
    <w:rsid w:val="00395A23"/>
    <w:rsid w:val="003A70D7"/>
    <w:rsid w:val="003C0A90"/>
    <w:rsid w:val="003C23E0"/>
    <w:rsid w:val="003D2FDD"/>
    <w:rsid w:val="003D57E6"/>
    <w:rsid w:val="003D7EAA"/>
    <w:rsid w:val="003E3B86"/>
    <w:rsid w:val="003F15F8"/>
    <w:rsid w:val="00400646"/>
    <w:rsid w:val="00400B58"/>
    <w:rsid w:val="0040129B"/>
    <w:rsid w:val="004174EF"/>
    <w:rsid w:val="00424D5B"/>
    <w:rsid w:val="004300EE"/>
    <w:rsid w:val="00434B15"/>
    <w:rsid w:val="00444087"/>
    <w:rsid w:val="00452290"/>
    <w:rsid w:val="00483D8B"/>
    <w:rsid w:val="00491894"/>
    <w:rsid w:val="00497690"/>
    <w:rsid w:val="00497AB0"/>
    <w:rsid w:val="00497D65"/>
    <w:rsid w:val="004A0600"/>
    <w:rsid w:val="004A12BB"/>
    <w:rsid w:val="004A1BE8"/>
    <w:rsid w:val="004A22A0"/>
    <w:rsid w:val="004A6A94"/>
    <w:rsid w:val="004B1B52"/>
    <w:rsid w:val="004B20C8"/>
    <w:rsid w:val="004C3663"/>
    <w:rsid w:val="004C7ED6"/>
    <w:rsid w:val="004D0C94"/>
    <w:rsid w:val="004D3D05"/>
    <w:rsid w:val="004D4D9F"/>
    <w:rsid w:val="004D6FF1"/>
    <w:rsid w:val="004D79A5"/>
    <w:rsid w:val="004E6D70"/>
    <w:rsid w:val="004F41D2"/>
    <w:rsid w:val="004F6654"/>
    <w:rsid w:val="004F7332"/>
    <w:rsid w:val="004F7353"/>
    <w:rsid w:val="00501061"/>
    <w:rsid w:val="005058E2"/>
    <w:rsid w:val="0051264C"/>
    <w:rsid w:val="00515F88"/>
    <w:rsid w:val="00521893"/>
    <w:rsid w:val="00523708"/>
    <w:rsid w:val="00523DCB"/>
    <w:rsid w:val="0052770F"/>
    <w:rsid w:val="005331BC"/>
    <w:rsid w:val="00533D0B"/>
    <w:rsid w:val="00537630"/>
    <w:rsid w:val="0054196C"/>
    <w:rsid w:val="005425F7"/>
    <w:rsid w:val="00545C0A"/>
    <w:rsid w:val="005463C7"/>
    <w:rsid w:val="00547FDE"/>
    <w:rsid w:val="00551128"/>
    <w:rsid w:val="00552332"/>
    <w:rsid w:val="00554965"/>
    <w:rsid w:val="0056166C"/>
    <w:rsid w:val="00561ABE"/>
    <w:rsid w:val="005629A8"/>
    <w:rsid w:val="005650A6"/>
    <w:rsid w:val="005655E5"/>
    <w:rsid w:val="00567462"/>
    <w:rsid w:val="00570710"/>
    <w:rsid w:val="0057145E"/>
    <w:rsid w:val="00572B80"/>
    <w:rsid w:val="00580C9B"/>
    <w:rsid w:val="00585F61"/>
    <w:rsid w:val="00590F45"/>
    <w:rsid w:val="005939D2"/>
    <w:rsid w:val="005A08C5"/>
    <w:rsid w:val="005A672F"/>
    <w:rsid w:val="005A7950"/>
    <w:rsid w:val="005B08BC"/>
    <w:rsid w:val="005B2248"/>
    <w:rsid w:val="005B5330"/>
    <w:rsid w:val="005C0237"/>
    <w:rsid w:val="005C3C5C"/>
    <w:rsid w:val="005D4FF2"/>
    <w:rsid w:val="005E3F65"/>
    <w:rsid w:val="005E4DB6"/>
    <w:rsid w:val="005E5091"/>
    <w:rsid w:val="005F210F"/>
    <w:rsid w:val="005F2DE6"/>
    <w:rsid w:val="005F7D41"/>
    <w:rsid w:val="00600894"/>
    <w:rsid w:val="006040B2"/>
    <w:rsid w:val="0060548A"/>
    <w:rsid w:val="00606C2A"/>
    <w:rsid w:val="00613B77"/>
    <w:rsid w:val="006141FA"/>
    <w:rsid w:val="00621744"/>
    <w:rsid w:val="006359EE"/>
    <w:rsid w:val="0063703B"/>
    <w:rsid w:val="00640928"/>
    <w:rsid w:val="00640BED"/>
    <w:rsid w:val="006545A5"/>
    <w:rsid w:val="00656019"/>
    <w:rsid w:val="00657A77"/>
    <w:rsid w:val="00657B54"/>
    <w:rsid w:val="00660D29"/>
    <w:rsid w:val="006633CC"/>
    <w:rsid w:val="00664F29"/>
    <w:rsid w:val="0066558D"/>
    <w:rsid w:val="00674B5B"/>
    <w:rsid w:val="00675C78"/>
    <w:rsid w:val="0067621D"/>
    <w:rsid w:val="00683E01"/>
    <w:rsid w:val="00683FAA"/>
    <w:rsid w:val="00687856"/>
    <w:rsid w:val="00693781"/>
    <w:rsid w:val="006A0390"/>
    <w:rsid w:val="006A40EF"/>
    <w:rsid w:val="006A4896"/>
    <w:rsid w:val="006A55FC"/>
    <w:rsid w:val="006A6D34"/>
    <w:rsid w:val="006A6FCA"/>
    <w:rsid w:val="006A754A"/>
    <w:rsid w:val="006A7AD4"/>
    <w:rsid w:val="006B393A"/>
    <w:rsid w:val="006B68FA"/>
    <w:rsid w:val="006C03EE"/>
    <w:rsid w:val="006C333C"/>
    <w:rsid w:val="006C39E2"/>
    <w:rsid w:val="006C754C"/>
    <w:rsid w:val="006D174D"/>
    <w:rsid w:val="006D1EE8"/>
    <w:rsid w:val="006F0C3F"/>
    <w:rsid w:val="006F3964"/>
    <w:rsid w:val="006F4144"/>
    <w:rsid w:val="006F5124"/>
    <w:rsid w:val="00706E0A"/>
    <w:rsid w:val="00711FBC"/>
    <w:rsid w:val="0071404D"/>
    <w:rsid w:val="007215BC"/>
    <w:rsid w:val="007252D4"/>
    <w:rsid w:val="00731ABD"/>
    <w:rsid w:val="00731C7A"/>
    <w:rsid w:val="0073207D"/>
    <w:rsid w:val="007328FF"/>
    <w:rsid w:val="00733D0A"/>
    <w:rsid w:val="00734006"/>
    <w:rsid w:val="00736129"/>
    <w:rsid w:val="00736D65"/>
    <w:rsid w:val="0073746C"/>
    <w:rsid w:val="00746590"/>
    <w:rsid w:val="00747640"/>
    <w:rsid w:val="00756198"/>
    <w:rsid w:val="00757589"/>
    <w:rsid w:val="00757B22"/>
    <w:rsid w:val="00763783"/>
    <w:rsid w:val="00771AFB"/>
    <w:rsid w:val="00771D7D"/>
    <w:rsid w:val="007805EF"/>
    <w:rsid w:val="007828C2"/>
    <w:rsid w:val="00782FF1"/>
    <w:rsid w:val="00783119"/>
    <w:rsid w:val="007B50E6"/>
    <w:rsid w:val="007C2B0C"/>
    <w:rsid w:val="007C509E"/>
    <w:rsid w:val="007C5AAD"/>
    <w:rsid w:val="007C75C0"/>
    <w:rsid w:val="007D3912"/>
    <w:rsid w:val="007D65B2"/>
    <w:rsid w:val="007E093E"/>
    <w:rsid w:val="007E5C97"/>
    <w:rsid w:val="007E6B58"/>
    <w:rsid w:val="007F0610"/>
    <w:rsid w:val="007F333A"/>
    <w:rsid w:val="007F4BD0"/>
    <w:rsid w:val="00801453"/>
    <w:rsid w:val="00803D92"/>
    <w:rsid w:val="00807BB3"/>
    <w:rsid w:val="00820441"/>
    <w:rsid w:val="00821DD5"/>
    <w:rsid w:val="00825DF4"/>
    <w:rsid w:val="00835808"/>
    <w:rsid w:val="0084501D"/>
    <w:rsid w:val="00851880"/>
    <w:rsid w:val="008660EA"/>
    <w:rsid w:val="00866112"/>
    <w:rsid w:val="00871D3D"/>
    <w:rsid w:val="00881441"/>
    <w:rsid w:val="00883E95"/>
    <w:rsid w:val="008916E3"/>
    <w:rsid w:val="00891C23"/>
    <w:rsid w:val="008964FF"/>
    <w:rsid w:val="00896F6A"/>
    <w:rsid w:val="00897E6E"/>
    <w:rsid w:val="008A057D"/>
    <w:rsid w:val="008A2763"/>
    <w:rsid w:val="008A5A22"/>
    <w:rsid w:val="008A63E2"/>
    <w:rsid w:val="008B0C8A"/>
    <w:rsid w:val="008B13DA"/>
    <w:rsid w:val="008B1574"/>
    <w:rsid w:val="008C35C5"/>
    <w:rsid w:val="008C3AA7"/>
    <w:rsid w:val="008C42B0"/>
    <w:rsid w:val="008C5B74"/>
    <w:rsid w:val="008C7F1E"/>
    <w:rsid w:val="008D5737"/>
    <w:rsid w:val="008E2B09"/>
    <w:rsid w:val="008E6F4B"/>
    <w:rsid w:val="008E7F5F"/>
    <w:rsid w:val="008F42DD"/>
    <w:rsid w:val="00901AC0"/>
    <w:rsid w:val="00903D96"/>
    <w:rsid w:val="0090590A"/>
    <w:rsid w:val="00905F87"/>
    <w:rsid w:val="00924EF6"/>
    <w:rsid w:val="00933C14"/>
    <w:rsid w:val="0093431E"/>
    <w:rsid w:val="00936433"/>
    <w:rsid w:val="00940BA7"/>
    <w:rsid w:val="00957239"/>
    <w:rsid w:val="0096186A"/>
    <w:rsid w:val="00961AD5"/>
    <w:rsid w:val="00964F93"/>
    <w:rsid w:val="009702E5"/>
    <w:rsid w:val="00973748"/>
    <w:rsid w:val="0098045A"/>
    <w:rsid w:val="00981C61"/>
    <w:rsid w:val="00986CC1"/>
    <w:rsid w:val="0099106B"/>
    <w:rsid w:val="00993AA1"/>
    <w:rsid w:val="00996DCD"/>
    <w:rsid w:val="00996F2C"/>
    <w:rsid w:val="009B0B52"/>
    <w:rsid w:val="009B1F71"/>
    <w:rsid w:val="009B3C95"/>
    <w:rsid w:val="009B4134"/>
    <w:rsid w:val="009B5C6E"/>
    <w:rsid w:val="009B6554"/>
    <w:rsid w:val="009C0C8C"/>
    <w:rsid w:val="009D03FB"/>
    <w:rsid w:val="009D20A0"/>
    <w:rsid w:val="009D24C1"/>
    <w:rsid w:val="009D4CD3"/>
    <w:rsid w:val="009D6EE6"/>
    <w:rsid w:val="009E1F89"/>
    <w:rsid w:val="009E37D8"/>
    <w:rsid w:val="00A0099A"/>
    <w:rsid w:val="00A01039"/>
    <w:rsid w:val="00A1071C"/>
    <w:rsid w:val="00A107DB"/>
    <w:rsid w:val="00A1249B"/>
    <w:rsid w:val="00A17D88"/>
    <w:rsid w:val="00A2203E"/>
    <w:rsid w:val="00A25335"/>
    <w:rsid w:val="00A25B98"/>
    <w:rsid w:val="00A26259"/>
    <w:rsid w:val="00A26B38"/>
    <w:rsid w:val="00A27793"/>
    <w:rsid w:val="00A27FDE"/>
    <w:rsid w:val="00A429B1"/>
    <w:rsid w:val="00A42EBF"/>
    <w:rsid w:val="00A440CA"/>
    <w:rsid w:val="00A51381"/>
    <w:rsid w:val="00A54B58"/>
    <w:rsid w:val="00A625BE"/>
    <w:rsid w:val="00A66602"/>
    <w:rsid w:val="00A70394"/>
    <w:rsid w:val="00A72076"/>
    <w:rsid w:val="00A72390"/>
    <w:rsid w:val="00A91A52"/>
    <w:rsid w:val="00A957E0"/>
    <w:rsid w:val="00A97E0F"/>
    <w:rsid w:val="00AA4FCC"/>
    <w:rsid w:val="00AA6949"/>
    <w:rsid w:val="00AB1B2A"/>
    <w:rsid w:val="00AB4D51"/>
    <w:rsid w:val="00AB7AD1"/>
    <w:rsid w:val="00AC298E"/>
    <w:rsid w:val="00AD2C09"/>
    <w:rsid w:val="00AD7EC3"/>
    <w:rsid w:val="00AE2E7E"/>
    <w:rsid w:val="00AE51A8"/>
    <w:rsid w:val="00AF135E"/>
    <w:rsid w:val="00B04886"/>
    <w:rsid w:val="00B06E21"/>
    <w:rsid w:val="00B07436"/>
    <w:rsid w:val="00B12854"/>
    <w:rsid w:val="00B30E30"/>
    <w:rsid w:val="00B35AA3"/>
    <w:rsid w:val="00B44A7D"/>
    <w:rsid w:val="00B53CC4"/>
    <w:rsid w:val="00B5444A"/>
    <w:rsid w:val="00B657BA"/>
    <w:rsid w:val="00B67BAB"/>
    <w:rsid w:val="00B710E2"/>
    <w:rsid w:val="00B71EE0"/>
    <w:rsid w:val="00B76C0D"/>
    <w:rsid w:val="00B82F3A"/>
    <w:rsid w:val="00B85062"/>
    <w:rsid w:val="00B87FE5"/>
    <w:rsid w:val="00B94DA5"/>
    <w:rsid w:val="00B95184"/>
    <w:rsid w:val="00BA2AF1"/>
    <w:rsid w:val="00BA2C8F"/>
    <w:rsid w:val="00BB2F5B"/>
    <w:rsid w:val="00BC1170"/>
    <w:rsid w:val="00BC169B"/>
    <w:rsid w:val="00BC238F"/>
    <w:rsid w:val="00BC324B"/>
    <w:rsid w:val="00BD3C6C"/>
    <w:rsid w:val="00BD663A"/>
    <w:rsid w:val="00BF2019"/>
    <w:rsid w:val="00BF5E08"/>
    <w:rsid w:val="00BF6B39"/>
    <w:rsid w:val="00C00C1B"/>
    <w:rsid w:val="00C127E9"/>
    <w:rsid w:val="00C15C49"/>
    <w:rsid w:val="00C21E7E"/>
    <w:rsid w:val="00C226A1"/>
    <w:rsid w:val="00C24FD0"/>
    <w:rsid w:val="00C2512D"/>
    <w:rsid w:val="00C25D3A"/>
    <w:rsid w:val="00C361CE"/>
    <w:rsid w:val="00C50E77"/>
    <w:rsid w:val="00C54CFC"/>
    <w:rsid w:val="00C836B7"/>
    <w:rsid w:val="00CA2D6F"/>
    <w:rsid w:val="00CA7785"/>
    <w:rsid w:val="00CB5AC2"/>
    <w:rsid w:val="00CC006D"/>
    <w:rsid w:val="00CC07D9"/>
    <w:rsid w:val="00CC6274"/>
    <w:rsid w:val="00CD3EFF"/>
    <w:rsid w:val="00CD4813"/>
    <w:rsid w:val="00CD5CEA"/>
    <w:rsid w:val="00CD6E32"/>
    <w:rsid w:val="00CE0433"/>
    <w:rsid w:val="00CE188E"/>
    <w:rsid w:val="00CE5E1E"/>
    <w:rsid w:val="00CE761D"/>
    <w:rsid w:val="00CF4798"/>
    <w:rsid w:val="00D03035"/>
    <w:rsid w:val="00D03D1F"/>
    <w:rsid w:val="00D10F08"/>
    <w:rsid w:val="00D169AF"/>
    <w:rsid w:val="00D2006D"/>
    <w:rsid w:val="00D20C9E"/>
    <w:rsid w:val="00D24002"/>
    <w:rsid w:val="00D30B27"/>
    <w:rsid w:val="00D311DA"/>
    <w:rsid w:val="00D3330F"/>
    <w:rsid w:val="00D47314"/>
    <w:rsid w:val="00D473CD"/>
    <w:rsid w:val="00D5468F"/>
    <w:rsid w:val="00D60485"/>
    <w:rsid w:val="00D67758"/>
    <w:rsid w:val="00D77A3E"/>
    <w:rsid w:val="00D847E7"/>
    <w:rsid w:val="00D93C10"/>
    <w:rsid w:val="00D958C7"/>
    <w:rsid w:val="00D95A63"/>
    <w:rsid w:val="00D97438"/>
    <w:rsid w:val="00DB1027"/>
    <w:rsid w:val="00DB5B14"/>
    <w:rsid w:val="00DC1A82"/>
    <w:rsid w:val="00DC3BD9"/>
    <w:rsid w:val="00DC4CFE"/>
    <w:rsid w:val="00DD3226"/>
    <w:rsid w:val="00DE4521"/>
    <w:rsid w:val="00DE5DCC"/>
    <w:rsid w:val="00DE6D44"/>
    <w:rsid w:val="00DF45E8"/>
    <w:rsid w:val="00DF5A34"/>
    <w:rsid w:val="00DF6089"/>
    <w:rsid w:val="00DF764A"/>
    <w:rsid w:val="00E047EF"/>
    <w:rsid w:val="00E053D4"/>
    <w:rsid w:val="00E16D1E"/>
    <w:rsid w:val="00E201D9"/>
    <w:rsid w:val="00E224E8"/>
    <w:rsid w:val="00E2297B"/>
    <w:rsid w:val="00E22C82"/>
    <w:rsid w:val="00E24318"/>
    <w:rsid w:val="00E25D26"/>
    <w:rsid w:val="00E27776"/>
    <w:rsid w:val="00E304CF"/>
    <w:rsid w:val="00E348C4"/>
    <w:rsid w:val="00E539FA"/>
    <w:rsid w:val="00E55ADB"/>
    <w:rsid w:val="00E55B17"/>
    <w:rsid w:val="00E5631C"/>
    <w:rsid w:val="00E579A1"/>
    <w:rsid w:val="00E67815"/>
    <w:rsid w:val="00E727EC"/>
    <w:rsid w:val="00E740D5"/>
    <w:rsid w:val="00E80D34"/>
    <w:rsid w:val="00E84DB9"/>
    <w:rsid w:val="00E8583E"/>
    <w:rsid w:val="00E85EA6"/>
    <w:rsid w:val="00EA071F"/>
    <w:rsid w:val="00EA231B"/>
    <w:rsid w:val="00EB5572"/>
    <w:rsid w:val="00EB5989"/>
    <w:rsid w:val="00EB7FFB"/>
    <w:rsid w:val="00EC0290"/>
    <w:rsid w:val="00EC4591"/>
    <w:rsid w:val="00ED05DF"/>
    <w:rsid w:val="00ED75E1"/>
    <w:rsid w:val="00EE4DB4"/>
    <w:rsid w:val="00EF5B8F"/>
    <w:rsid w:val="00EF5C2D"/>
    <w:rsid w:val="00F009E6"/>
    <w:rsid w:val="00F051E4"/>
    <w:rsid w:val="00F05263"/>
    <w:rsid w:val="00F05A4E"/>
    <w:rsid w:val="00F07068"/>
    <w:rsid w:val="00F0797E"/>
    <w:rsid w:val="00F208F4"/>
    <w:rsid w:val="00F22046"/>
    <w:rsid w:val="00F25097"/>
    <w:rsid w:val="00F31E23"/>
    <w:rsid w:val="00F4064C"/>
    <w:rsid w:val="00F408F4"/>
    <w:rsid w:val="00F46D87"/>
    <w:rsid w:val="00F47F24"/>
    <w:rsid w:val="00F629DC"/>
    <w:rsid w:val="00F647A9"/>
    <w:rsid w:val="00F70219"/>
    <w:rsid w:val="00F70643"/>
    <w:rsid w:val="00F71B5F"/>
    <w:rsid w:val="00F72489"/>
    <w:rsid w:val="00F73AA9"/>
    <w:rsid w:val="00F73EC5"/>
    <w:rsid w:val="00F73EDC"/>
    <w:rsid w:val="00F810CE"/>
    <w:rsid w:val="00F81C47"/>
    <w:rsid w:val="00F82415"/>
    <w:rsid w:val="00F84288"/>
    <w:rsid w:val="00F85279"/>
    <w:rsid w:val="00F85514"/>
    <w:rsid w:val="00F90C85"/>
    <w:rsid w:val="00F93996"/>
    <w:rsid w:val="00FA2D71"/>
    <w:rsid w:val="00FA3110"/>
    <w:rsid w:val="00FA589E"/>
    <w:rsid w:val="00FB1343"/>
    <w:rsid w:val="00FB1AAC"/>
    <w:rsid w:val="00FB65E9"/>
    <w:rsid w:val="00FC1120"/>
    <w:rsid w:val="00FC341C"/>
    <w:rsid w:val="00FC3B40"/>
    <w:rsid w:val="00FD0CD0"/>
    <w:rsid w:val="00FE0F02"/>
    <w:rsid w:val="00FE11EE"/>
    <w:rsid w:val="00FE19BF"/>
    <w:rsid w:val="00FE3306"/>
    <w:rsid w:val="00FE6FDA"/>
    <w:rsid w:val="00FF1BD7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jc w:val="both"/>
    </w:pPr>
    <w:rPr>
      <w:sz w:val="22"/>
      <w:szCs w:val="22"/>
      <w:lang w:eastAsia="en-US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613B77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567462"/>
    <w:pPr>
      <w:keepNext/>
      <w:numPr>
        <w:numId w:val="1"/>
      </w:numPr>
      <w:spacing w:before="360" w:after="60"/>
      <w:jc w:val="left"/>
      <w:outlineLvl w:val="1"/>
    </w:pPr>
    <w:rPr>
      <w:rFonts w:ascii="Arial" w:eastAsia="Times New Roman" w:hAnsi="Arial"/>
      <w:b/>
      <w:bCs/>
      <w:iCs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613B77"/>
    <w:rPr>
      <w:rFonts w:ascii="Arial" w:eastAsia="Times New Roman" w:hAnsi="Arial"/>
      <w:b/>
      <w:kern w:val="28"/>
      <w:sz w:val="28"/>
    </w:rPr>
  </w:style>
  <w:style w:type="character" w:customStyle="1" w:styleId="Nadpis2Char">
    <w:name w:val="Nadpis 2 Char"/>
    <w:link w:val="Nadpis2"/>
    <w:rsid w:val="00567462"/>
    <w:rPr>
      <w:rFonts w:ascii="Arial" w:eastAsia="Times New Roman" w:hAnsi="Arial"/>
      <w:b/>
      <w:bCs/>
      <w:iCs/>
      <w:sz w:val="22"/>
      <w:szCs w:val="28"/>
      <w:lang w:val="x-none" w:eastAsia="x-none"/>
    </w:rPr>
  </w:style>
  <w:style w:type="paragraph" w:styleId="Zhlav">
    <w:name w:val="header"/>
    <w:basedOn w:val="Normln"/>
    <w:link w:val="ZhlavChar"/>
    <w:rsid w:val="00613B77"/>
    <w:pPr>
      <w:tabs>
        <w:tab w:val="center" w:pos="4536"/>
        <w:tab w:val="right" w:pos="9072"/>
      </w:tabs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hlavChar">
    <w:name w:val="Záhlaví Char"/>
    <w:link w:val="Zhlav"/>
    <w:rsid w:val="00613B77"/>
    <w:rPr>
      <w:rFonts w:ascii="Arial" w:eastAsia="Times New Roman" w:hAnsi="Arial"/>
    </w:rPr>
  </w:style>
  <w:style w:type="character" w:styleId="slostrnky">
    <w:name w:val="page number"/>
    <w:rsid w:val="00613B77"/>
    <w:rPr>
      <w:rFonts w:cs="Times New Roman"/>
    </w:rPr>
  </w:style>
  <w:style w:type="paragraph" w:customStyle="1" w:styleId="Odstavec11">
    <w:name w:val="Odstavec 1.1"/>
    <w:rsid w:val="00613B77"/>
    <w:pPr>
      <w:numPr>
        <w:ilvl w:val="1"/>
        <w:numId w:val="1"/>
      </w:numPr>
      <w:spacing w:before="120"/>
      <w:jc w:val="both"/>
    </w:pPr>
    <w:rPr>
      <w:rFonts w:ascii="Arial" w:eastAsia="Times New Roman" w:hAnsi="Arial"/>
    </w:rPr>
  </w:style>
  <w:style w:type="paragraph" w:customStyle="1" w:styleId="Odstavec111">
    <w:name w:val="Odstavec 1.1.1"/>
    <w:basedOn w:val="Odstavec11"/>
    <w:rsid w:val="00613B77"/>
    <w:pPr>
      <w:numPr>
        <w:ilvl w:val="2"/>
      </w:numPr>
    </w:pPr>
  </w:style>
  <w:style w:type="character" w:styleId="Odkaznakoment">
    <w:name w:val="annotation reference"/>
    <w:rsid w:val="00613B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613B77"/>
    <w:pPr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613B77"/>
    <w:rPr>
      <w:rFonts w:ascii="Arial" w:eastAsia="Times New Roman" w:hAnsi="Arial"/>
    </w:rPr>
  </w:style>
  <w:style w:type="paragraph" w:customStyle="1" w:styleId="Odstavec20">
    <w:name w:val="Odstavec 2"/>
    <w:basedOn w:val="Normln"/>
    <w:rsid w:val="00613B77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textAlignment w:val="baseline"/>
      <w:outlineLvl w:val="1"/>
    </w:pPr>
    <w:rPr>
      <w:rFonts w:ascii="Arial" w:eastAsia="Times New Roman" w:hAnsi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B77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13B77"/>
    <w:rPr>
      <w:rFonts w:ascii="Tahoma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3B7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13B77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7343F"/>
    <w:rPr>
      <w:color w:val="0000FF"/>
      <w:u w:val="single"/>
    </w:rPr>
  </w:style>
  <w:style w:type="paragraph" w:styleId="Revize">
    <w:name w:val="Revision"/>
    <w:hidden/>
    <w:uiPriority w:val="99"/>
    <w:semiHidden/>
    <w:rsid w:val="008E7F5F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574"/>
    <w:pPr>
      <w:jc w:val="both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8B1574"/>
    <w:rPr>
      <w:rFonts w:ascii="Arial" w:eastAsia="Times New Roman" w:hAnsi="Arial"/>
      <w:b/>
      <w:bCs/>
      <w:lang w:eastAsia="en-US"/>
    </w:rPr>
  </w:style>
  <w:style w:type="paragraph" w:styleId="Zkladntext2">
    <w:name w:val="Body Text 2"/>
    <w:basedOn w:val="Normln"/>
    <w:link w:val="Zkladntext2Char"/>
    <w:rsid w:val="00444087"/>
    <w:pPr>
      <w:ind w:left="425" w:hanging="425"/>
    </w:pPr>
    <w:rPr>
      <w:rFonts w:ascii="Arial" w:eastAsia="Times New Roman" w:hAnsi="Arial"/>
      <w:b/>
      <w:szCs w:val="20"/>
      <w:lang w:val="x-none" w:eastAsia="x-none"/>
    </w:rPr>
  </w:style>
  <w:style w:type="character" w:customStyle="1" w:styleId="Zkladntext2Char">
    <w:name w:val="Základní text 2 Char"/>
    <w:link w:val="Zkladntext2"/>
    <w:rsid w:val="00AA6949"/>
    <w:rPr>
      <w:rFonts w:ascii="Arial" w:eastAsia="Times New Roman" w:hAnsi="Arial"/>
      <w:b/>
      <w:sz w:val="22"/>
    </w:rPr>
  </w:style>
  <w:style w:type="paragraph" w:customStyle="1" w:styleId="Zkladntextodsazen21">
    <w:name w:val="Základní text odsazený 21"/>
    <w:basedOn w:val="Normln"/>
    <w:rsid w:val="004F7353"/>
    <w:pPr>
      <w:tabs>
        <w:tab w:val="left" w:pos="567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eastAsia="Times New Roman" w:hAnsi="Arial"/>
      <w:i/>
      <w:sz w:val="24"/>
      <w:szCs w:val="20"/>
      <w:lang w:eastAsia="cs-CZ"/>
    </w:rPr>
  </w:style>
  <w:style w:type="paragraph" w:customStyle="1" w:styleId="Odstavec30">
    <w:name w:val="Odstavec 3"/>
    <w:basedOn w:val="Normln"/>
    <w:rsid w:val="00567462"/>
    <w:pPr>
      <w:tabs>
        <w:tab w:val="num" w:pos="900"/>
      </w:tabs>
      <w:overflowPunct w:val="0"/>
      <w:autoSpaceDE w:val="0"/>
      <w:autoSpaceDN w:val="0"/>
      <w:adjustRightInd w:val="0"/>
      <w:ind w:left="684" w:hanging="504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40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">
    <w:name w:val="item"/>
    <w:rsid w:val="00222598"/>
  </w:style>
  <w:style w:type="character" w:customStyle="1" w:styleId="tsubjname">
    <w:name w:val="tsubjname"/>
    <w:rsid w:val="0020720B"/>
  </w:style>
  <w:style w:type="paragraph" w:customStyle="1" w:styleId="Odstavec2">
    <w:name w:val="Odstavec2"/>
    <w:basedOn w:val="Normln"/>
    <w:qFormat/>
    <w:rsid w:val="002D70DC"/>
    <w:pPr>
      <w:numPr>
        <w:ilvl w:val="1"/>
        <w:numId w:val="12"/>
      </w:numPr>
      <w:tabs>
        <w:tab w:val="left" w:pos="567"/>
      </w:tabs>
      <w:spacing w:after="120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2D70DC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2D70DC"/>
    <w:pPr>
      <w:numPr>
        <w:numId w:val="12"/>
      </w:numPr>
      <w:spacing w:before="600" w:after="120"/>
      <w:jc w:val="center"/>
    </w:pPr>
    <w:rPr>
      <w:rFonts w:ascii="Arial" w:eastAsia="Times New Roman" w:hAnsi="Arial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2D70DC"/>
    <w:pPr>
      <w:numPr>
        <w:ilvl w:val="3"/>
      </w:numPr>
      <w:tabs>
        <w:tab w:val="left" w:pos="1701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jc w:val="both"/>
    </w:pPr>
    <w:rPr>
      <w:sz w:val="22"/>
      <w:szCs w:val="22"/>
      <w:lang w:eastAsia="en-US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613B77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567462"/>
    <w:pPr>
      <w:keepNext/>
      <w:numPr>
        <w:numId w:val="1"/>
      </w:numPr>
      <w:spacing w:before="360" w:after="60"/>
      <w:jc w:val="left"/>
      <w:outlineLvl w:val="1"/>
    </w:pPr>
    <w:rPr>
      <w:rFonts w:ascii="Arial" w:eastAsia="Times New Roman" w:hAnsi="Arial"/>
      <w:b/>
      <w:bCs/>
      <w:iCs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613B77"/>
    <w:rPr>
      <w:rFonts w:ascii="Arial" w:eastAsia="Times New Roman" w:hAnsi="Arial"/>
      <w:b/>
      <w:kern w:val="28"/>
      <w:sz w:val="28"/>
    </w:rPr>
  </w:style>
  <w:style w:type="character" w:customStyle="1" w:styleId="Nadpis2Char">
    <w:name w:val="Nadpis 2 Char"/>
    <w:link w:val="Nadpis2"/>
    <w:rsid w:val="00567462"/>
    <w:rPr>
      <w:rFonts w:ascii="Arial" w:eastAsia="Times New Roman" w:hAnsi="Arial"/>
      <w:b/>
      <w:bCs/>
      <w:iCs/>
      <w:sz w:val="22"/>
      <w:szCs w:val="28"/>
      <w:lang w:val="x-none" w:eastAsia="x-none"/>
    </w:rPr>
  </w:style>
  <w:style w:type="paragraph" w:styleId="Zhlav">
    <w:name w:val="header"/>
    <w:basedOn w:val="Normln"/>
    <w:link w:val="ZhlavChar"/>
    <w:rsid w:val="00613B77"/>
    <w:pPr>
      <w:tabs>
        <w:tab w:val="center" w:pos="4536"/>
        <w:tab w:val="right" w:pos="9072"/>
      </w:tabs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hlavChar">
    <w:name w:val="Záhlaví Char"/>
    <w:link w:val="Zhlav"/>
    <w:rsid w:val="00613B77"/>
    <w:rPr>
      <w:rFonts w:ascii="Arial" w:eastAsia="Times New Roman" w:hAnsi="Arial"/>
    </w:rPr>
  </w:style>
  <w:style w:type="character" w:styleId="slostrnky">
    <w:name w:val="page number"/>
    <w:rsid w:val="00613B77"/>
    <w:rPr>
      <w:rFonts w:cs="Times New Roman"/>
    </w:rPr>
  </w:style>
  <w:style w:type="paragraph" w:customStyle="1" w:styleId="Odstavec11">
    <w:name w:val="Odstavec 1.1"/>
    <w:rsid w:val="00613B77"/>
    <w:pPr>
      <w:numPr>
        <w:ilvl w:val="1"/>
        <w:numId w:val="1"/>
      </w:numPr>
      <w:spacing w:before="120"/>
      <w:jc w:val="both"/>
    </w:pPr>
    <w:rPr>
      <w:rFonts w:ascii="Arial" w:eastAsia="Times New Roman" w:hAnsi="Arial"/>
    </w:rPr>
  </w:style>
  <w:style w:type="paragraph" w:customStyle="1" w:styleId="Odstavec111">
    <w:name w:val="Odstavec 1.1.1"/>
    <w:basedOn w:val="Odstavec11"/>
    <w:rsid w:val="00613B77"/>
    <w:pPr>
      <w:numPr>
        <w:ilvl w:val="2"/>
      </w:numPr>
    </w:pPr>
  </w:style>
  <w:style w:type="character" w:styleId="Odkaznakoment">
    <w:name w:val="annotation reference"/>
    <w:rsid w:val="00613B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613B77"/>
    <w:pPr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613B77"/>
    <w:rPr>
      <w:rFonts w:ascii="Arial" w:eastAsia="Times New Roman" w:hAnsi="Arial"/>
    </w:rPr>
  </w:style>
  <w:style w:type="paragraph" w:customStyle="1" w:styleId="Odstavec20">
    <w:name w:val="Odstavec 2"/>
    <w:basedOn w:val="Normln"/>
    <w:rsid w:val="00613B77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textAlignment w:val="baseline"/>
      <w:outlineLvl w:val="1"/>
    </w:pPr>
    <w:rPr>
      <w:rFonts w:ascii="Arial" w:eastAsia="Times New Roman" w:hAnsi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B77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13B77"/>
    <w:rPr>
      <w:rFonts w:ascii="Tahoma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3B7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13B77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7343F"/>
    <w:rPr>
      <w:color w:val="0000FF"/>
      <w:u w:val="single"/>
    </w:rPr>
  </w:style>
  <w:style w:type="paragraph" w:styleId="Revize">
    <w:name w:val="Revision"/>
    <w:hidden/>
    <w:uiPriority w:val="99"/>
    <w:semiHidden/>
    <w:rsid w:val="008E7F5F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574"/>
    <w:pPr>
      <w:jc w:val="both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8B1574"/>
    <w:rPr>
      <w:rFonts w:ascii="Arial" w:eastAsia="Times New Roman" w:hAnsi="Arial"/>
      <w:b/>
      <w:bCs/>
      <w:lang w:eastAsia="en-US"/>
    </w:rPr>
  </w:style>
  <w:style w:type="paragraph" w:styleId="Zkladntext2">
    <w:name w:val="Body Text 2"/>
    <w:basedOn w:val="Normln"/>
    <w:link w:val="Zkladntext2Char"/>
    <w:rsid w:val="00444087"/>
    <w:pPr>
      <w:ind w:left="425" w:hanging="425"/>
    </w:pPr>
    <w:rPr>
      <w:rFonts w:ascii="Arial" w:eastAsia="Times New Roman" w:hAnsi="Arial"/>
      <w:b/>
      <w:szCs w:val="20"/>
      <w:lang w:val="x-none" w:eastAsia="x-none"/>
    </w:rPr>
  </w:style>
  <w:style w:type="character" w:customStyle="1" w:styleId="Zkladntext2Char">
    <w:name w:val="Základní text 2 Char"/>
    <w:link w:val="Zkladntext2"/>
    <w:rsid w:val="00AA6949"/>
    <w:rPr>
      <w:rFonts w:ascii="Arial" w:eastAsia="Times New Roman" w:hAnsi="Arial"/>
      <w:b/>
      <w:sz w:val="22"/>
    </w:rPr>
  </w:style>
  <w:style w:type="paragraph" w:customStyle="1" w:styleId="Zkladntextodsazen21">
    <w:name w:val="Základní text odsazený 21"/>
    <w:basedOn w:val="Normln"/>
    <w:rsid w:val="004F7353"/>
    <w:pPr>
      <w:tabs>
        <w:tab w:val="left" w:pos="567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eastAsia="Times New Roman" w:hAnsi="Arial"/>
      <w:i/>
      <w:sz w:val="24"/>
      <w:szCs w:val="20"/>
      <w:lang w:eastAsia="cs-CZ"/>
    </w:rPr>
  </w:style>
  <w:style w:type="paragraph" w:customStyle="1" w:styleId="Odstavec30">
    <w:name w:val="Odstavec 3"/>
    <w:basedOn w:val="Normln"/>
    <w:rsid w:val="00567462"/>
    <w:pPr>
      <w:tabs>
        <w:tab w:val="num" w:pos="900"/>
      </w:tabs>
      <w:overflowPunct w:val="0"/>
      <w:autoSpaceDE w:val="0"/>
      <w:autoSpaceDN w:val="0"/>
      <w:adjustRightInd w:val="0"/>
      <w:ind w:left="684" w:hanging="504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40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">
    <w:name w:val="item"/>
    <w:rsid w:val="00222598"/>
  </w:style>
  <w:style w:type="character" w:customStyle="1" w:styleId="tsubjname">
    <w:name w:val="tsubjname"/>
    <w:rsid w:val="0020720B"/>
  </w:style>
  <w:style w:type="paragraph" w:customStyle="1" w:styleId="Odstavec2">
    <w:name w:val="Odstavec2"/>
    <w:basedOn w:val="Normln"/>
    <w:qFormat/>
    <w:rsid w:val="002D70DC"/>
    <w:pPr>
      <w:numPr>
        <w:ilvl w:val="1"/>
        <w:numId w:val="12"/>
      </w:numPr>
      <w:tabs>
        <w:tab w:val="left" w:pos="567"/>
      </w:tabs>
      <w:spacing w:after="120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2D70DC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2D70DC"/>
    <w:pPr>
      <w:numPr>
        <w:numId w:val="12"/>
      </w:numPr>
      <w:spacing w:before="600" w:after="120"/>
      <w:jc w:val="center"/>
    </w:pPr>
    <w:rPr>
      <w:rFonts w:ascii="Arial" w:eastAsia="Times New Roman" w:hAnsi="Arial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2D70DC"/>
    <w:pPr>
      <w:numPr>
        <w:ilvl w:val="3"/>
      </w:numPr>
      <w:tabs>
        <w:tab w:val="left" w:pos="170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pro_DF@ceproas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ceproas.cz/vyberova-rizen&#237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eproas.cz/eticky-kodex" TargetMode="External"/><Relationship Id="rId14" Type="http://schemas.openxmlformats.org/officeDocument/2006/relationships/hyperlink" Target="https://www.ceproas.cz/public/data/VOP-M-2013-10-14.p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3C0F-34AF-48E0-81E2-E5D0D5A03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5810</Words>
  <Characters>34285</Characters>
  <Application>Microsoft Office Word</Application>
  <DocSecurity>0</DocSecurity>
  <Lines>285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Microsoft</Company>
  <LinksUpToDate>false</LinksUpToDate>
  <CharactersWithSpaces>40015</CharactersWithSpaces>
  <SharedDoc>false</SharedDoc>
  <HLinks>
    <vt:vector size="24" baseType="variant">
      <vt:variant>
        <vt:i4>7340149</vt:i4>
      </vt:variant>
      <vt:variant>
        <vt:i4>57</vt:i4>
      </vt:variant>
      <vt:variant>
        <vt:i4>0</vt:i4>
      </vt:variant>
      <vt:variant>
        <vt:i4>5</vt:i4>
      </vt:variant>
      <vt:variant>
        <vt:lpwstr>https://www.ceproas.cz/uvod</vt:lpwstr>
      </vt:variant>
      <vt:variant>
        <vt:lpwstr/>
      </vt:variant>
      <vt:variant>
        <vt:i4>3145842</vt:i4>
      </vt:variant>
      <vt:variant>
        <vt:i4>54</vt:i4>
      </vt:variant>
      <vt:variant>
        <vt:i4>0</vt:i4>
      </vt:variant>
      <vt:variant>
        <vt:i4>5</vt:i4>
      </vt:variant>
      <vt:variant>
        <vt:lpwstr>https://www.ceproas.cz/public/data/VOP-M-2013-10-14.pdf</vt:lpwstr>
      </vt:variant>
      <vt:variant>
        <vt:lpwstr/>
      </vt:variant>
      <vt:variant>
        <vt:i4>6422640</vt:i4>
      </vt:variant>
      <vt:variant>
        <vt:i4>42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7864320</vt:i4>
      </vt:variant>
      <vt:variant>
        <vt:i4>39</vt:i4>
      </vt:variant>
      <vt:variant>
        <vt:i4>0</vt:i4>
      </vt:variant>
      <vt:variant>
        <vt:i4>5</vt:i4>
      </vt:variant>
      <vt:variant>
        <vt:lpwstr>mailto:lenka.hoskova@ceproas.cz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Alice Štědrá</dc:creator>
  <cp:lastModifiedBy>Hošková Lenka</cp:lastModifiedBy>
  <cp:revision>18</cp:revision>
  <cp:lastPrinted>2015-03-20T09:41:00Z</cp:lastPrinted>
  <dcterms:created xsi:type="dcterms:W3CDTF">2015-03-19T07:10:00Z</dcterms:created>
  <dcterms:modified xsi:type="dcterms:W3CDTF">2015-03-23T08:01:00Z</dcterms:modified>
</cp:coreProperties>
</file>